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96C32" w14:textId="77777777" w:rsidR="00405BF6" w:rsidRPr="00CD03B7" w:rsidRDefault="00405BF6" w:rsidP="00592252">
      <w:pPr>
        <w:pStyle w:val="Cmsor1"/>
        <w:spacing w:line="276" w:lineRule="auto"/>
        <w:rPr>
          <w:rFonts w:ascii="Georgia" w:hAnsi="Georgia"/>
          <w:bCs/>
          <w:color w:val="000000"/>
          <w:sz w:val="24"/>
          <w:szCs w:val="24"/>
        </w:rPr>
      </w:pPr>
      <w:bookmarkStart w:id="0" w:name="_Toc398805244"/>
      <w:bookmarkStart w:id="1" w:name="_Toc398805243"/>
      <w:r w:rsidRPr="00CD03B7">
        <w:rPr>
          <w:rFonts w:ascii="Georgia" w:hAnsi="Georgia"/>
          <w:color w:val="000000"/>
          <w:sz w:val="24"/>
          <w:szCs w:val="24"/>
        </w:rPr>
        <w:t xml:space="preserve">ADÁSVÉTELI </w:t>
      </w:r>
      <w:bookmarkEnd w:id="0"/>
      <w:r w:rsidRPr="00CD03B7">
        <w:rPr>
          <w:rFonts w:ascii="Georgia" w:hAnsi="Georgia"/>
          <w:bCs/>
          <w:color w:val="000000"/>
          <w:sz w:val="24"/>
          <w:szCs w:val="24"/>
        </w:rPr>
        <w:t>SZERZŐDÉS</w:t>
      </w:r>
      <w:bookmarkEnd w:id="1"/>
    </w:p>
    <w:p w14:paraId="6DC8B32C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478E864F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41C3711F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01D785BC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44323E1C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56859695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5DEEBDE0" w14:textId="77777777" w:rsidR="00B30A36" w:rsidRPr="00CD03B7" w:rsidRDefault="00B30A36" w:rsidP="00592252">
      <w:pPr>
        <w:spacing w:line="276" w:lineRule="auto"/>
        <w:rPr>
          <w:rFonts w:ascii="Georgia" w:hAnsi="Georgia"/>
          <w:szCs w:val="24"/>
        </w:rPr>
      </w:pPr>
    </w:p>
    <w:p w14:paraId="2AF71BDC" w14:textId="77777777" w:rsidR="00405BF6" w:rsidRPr="00CD03B7" w:rsidRDefault="00405BF6" w:rsidP="00592252">
      <w:pPr>
        <w:spacing w:line="276" w:lineRule="auto"/>
        <w:rPr>
          <w:rFonts w:ascii="Georgia" w:hAnsi="Georgia"/>
          <w:b/>
          <w:szCs w:val="24"/>
        </w:rPr>
      </w:pPr>
      <w:r w:rsidRPr="00CD03B7">
        <w:rPr>
          <w:rFonts w:ascii="Georgia" w:hAnsi="Georgia"/>
          <w:szCs w:val="24"/>
        </w:rPr>
        <w:t>amely létrejött egyrészről:</w:t>
      </w: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b/>
          <w:szCs w:val="24"/>
        </w:rPr>
        <w:t>az Országgyűlés Hivatala</w:t>
      </w:r>
    </w:p>
    <w:p w14:paraId="64F48676" w14:textId="77777777" w:rsidR="00405BF6" w:rsidRPr="00CD03B7" w:rsidRDefault="00405BF6" w:rsidP="00592252">
      <w:pPr>
        <w:spacing w:line="276" w:lineRule="auto"/>
        <w:ind w:left="708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  <w:t>Székhely: 1055 Budapest, Kossuth Lajos tér 1-3.</w:t>
      </w:r>
    </w:p>
    <w:p w14:paraId="13D737E8" w14:textId="77777777" w:rsidR="00405BF6" w:rsidRPr="00CD03B7" w:rsidRDefault="00405BF6" w:rsidP="00592252">
      <w:pPr>
        <w:spacing w:line="276" w:lineRule="auto"/>
        <w:ind w:left="708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  <w:t>Adószám: 15300014-2-41</w:t>
      </w:r>
    </w:p>
    <w:p w14:paraId="42888D5B" w14:textId="77777777" w:rsidR="00405BF6" w:rsidRPr="00CD03B7" w:rsidRDefault="00405BF6" w:rsidP="00592252">
      <w:pPr>
        <w:spacing w:line="276" w:lineRule="auto"/>
        <w:ind w:left="708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  <w:t>Számlaszám: MÁK 10032000-01400805-00000000</w:t>
      </w:r>
    </w:p>
    <w:p w14:paraId="0BA3C03E" w14:textId="77777777" w:rsidR="00405BF6" w:rsidRPr="00CD03B7" w:rsidRDefault="00405BF6" w:rsidP="00592252">
      <w:pPr>
        <w:spacing w:line="276" w:lineRule="auto"/>
        <w:ind w:left="708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  <w:t xml:space="preserve">Képviseli: </w:t>
      </w:r>
      <w:r w:rsidR="00DC16F3" w:rsidRPr="00CD03B7">
        <w:rPr>
          <w:rFonts w:ascii="Georgia" w:hAnsi="Georgia"/>
          <w:szCs w:val="24"/>
        </w:rPr>
        <w:t>………………………………………..</w:t>
      </w:r>
    </w:p>
    <w:p w14:paraId="2412B862" w14:textId="77777777" w:rsidR="00405BF6" w:rsidRPr="00CD03B7" w:rsidRDefault="00405BF6" w:rsidP="00592252">
      <w:pPr>
        <w:spacing w:line="276" w:lineRule="auto"/>
        <w:ind w:left="708"/>
        <w:rPr>
          <w:rFonts w:ascii="Georgia" w:hAnsi="Georgia"/>
          <w:b/>
          <w:szCs w:val="24"/>
        </w:rPr>
      </w:pP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  <w:t xml:space="preserve">mint vevő, a továbbiakban: </w:t>
      </w:r>
      <w:r w:rsidRPr="00CD03B7">
        <w:rPr>
          <w:rFonts w:ascii="Georgia" w:hAnsi="Georgia"/>
          <w:b/>
          <w:szCs w:val="24"/>
        </w:rPr>
        <w:t>Vevő</w:t>
      </w:r>
    </w:p>
    <w:p w14:paraId="7D38415E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7230B512" w14:textId="77777777" w:rsidR="00B30A36" w:rsidRPr="00CD03B7" w:rsidRDefault="00B30A36" w:rsidP="00592252">
      <w:pPr>
        <w:spacing w:line="276" w:lineRule="auto"/>
        <w:rPr>
          <w:rFonts w:ascii="Georgia" w:hAnsi="Georgia"/>
          <w:b/>
          <w:szCs w:val="24"/>
        </w:rPr>
      </w:pPr>
      <w:r w:rsidRPr="00CD03B7">
        <w:rPr>
          <w:rFonts w:ascii="Georgia" w:hAnsi="Georgia"/>
          <w:szCs w:val="24"/>
        </w:rPr>
        <w:t xml:space="preserve">másrészről: </w:t>
      </w: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  <w:t>a(z) ………………………………………..…</w:t>
      </w:r>
    </w:p>
    <w:p w14:paraId="519F728B" w14:textId="77777777" w:rsidR="00B30A36" w:rsidRPr="00CD03B7" w:rsidRDefault="00B30A36" w:rsidP="00592252">
      <w:pPr>
        <w:spacing w:line="276" w:lineRule="auto"/>
        <w:ind w:left="708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  <w:t>Székhely: ……………………………………</w:t>
      </w:r>
    </w:p>
    <w:p w14:paraId="6CFA13D6" w14:textId="77777777" w:rsidR="00B30A36" w:rsidRPr="00CD03B7" w:rsidRDefault="00B30A36" w:rsidP="00592252">
      <w:pPr>
        <w:spacing w:line="276" w:lineRule="auto"/>
        <w:ind w:left="708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  <w:t>Cg: …………………………………………….</w:t>
      </w:r>
    </w:p>
    <w:p w14:paraId="50D7F4AC" w14:textId="77777777" w:rsidR="00B30A36" w:rsidRPr="00CD03B7" w:rsidRDefault="00B30A36" w:rsidP="00592252">
      <w:pPr>
        <w:spacing w:line="276" w:lineRule="auto"/>
        <w:ind w:left="708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  <w:t>Adószám: ……………………………………</w:t>
      </w:r>
    </w:p>
    <w:p w14:paraId="07D2551C" w14:textId="77777777" w:rsidR="00B30A36" w:rsidRPr="00CD03B7" w:rsidRDefault="00B30A36" w:rsidP="00592252">
      <w:pPr>
        <w:spacing w:line="276" w:lineRule="auto"/>
        <w:ind w:left="708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  <w:t>Bankszámlaszám: …………………………</w:t>
      </w:r>
    </w:p>
    <w:p w14:paraId="2B17D8DB" w14:textId="77777777" w:rsidR="00B30A36" w:rsidRPr="00CD03B7" w:rsidRDefault="00B30A36" w:rsidP="00592252">
      <w:pPr>
        <w:spacing w:line="276" w:lineRule="auto"/>
        <w:ind w:left="708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  <w:t>Képviseli: ………………………………….</w:t>
      </w:r>
    </w:p>
    <w:p w14:paraId="4CE7208D" w14:textId="77777777" w:rsidR="00B30A36" w:rsidRPr="00CD03B7" w:rsidRDefault="00B30A36" w:rsidP="00592252">
      <w:pPr>
        <w:spacing w:line="276" w:lineRule="auto"/>
        <w:ind w:left="708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ab/>
        <w:t xml:space="preserve">mint eladó, a továbbiakban: </w:t>
      </w:r>
      <w:r w:rsidRPr="00CD03B7">
        <w:rPr>
          <w:rFonts w:ascii="Georgia" w:hAnsi="Georgia"/>
          <w:b/>
          <w:szCs w:val="24"/>
        </w:rPr>
        <w:t>Eladó</w:t>
      </w:r>
    </w:p>
    <w:p w14:paraId="59D896A4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6517EE1D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6216B4E3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1C2646F4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037CB3FE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6211D756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617EE3B2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5BF1FB41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6D40D36A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6AFB6B70" w14:textId="77777777" w:rsidR="00B30A36" w:rsidRPr="00CD03B7" w:rsidRDefault="00B30A36" w:rsidP="00592252">
      <w:pPr>
        <w:spacing w:line="276" w:lineRule="auto"/>
        <w:rPr>
          <w:rFonts w:ascii="Georgia" w:hAnsi="Georgia"/>
          <w:szCs w:val="24"/>
        </w:rPr>
      </w:pPr>
    </w:p>
    <w:p w14:paraId="4A55911C" w14:textId="77777777" w:rsidR="00B30A36" w:rsidRPr="00CD03B7" w:rsidRDefault="00B30A36" w:rsidP="00592252">
      <w:pPr>
        <w:spacing w:line="276" w:lineRule="auto"/>
        <w:rPr>
          <w:rFonts w:ascii="Georgia" w:hAnsi="Georgia"/>
          <w:szCs w:val="24"/>
        </w:rPr>
      </w:pPr>
    </w:p>
    <w:p w14:paraId="4FACCEE4" w14:textId="77777777" w:rsidR="00B30A36" w:rsidRPr="00CD03B7" w:rsidRDefault="00B30A36" w:rsidP="00592252">
      <w:pPr>
        <w:spacing w:line="276" w:lineRule="auto"/>
        <w:rPr>
          <w:rFonts w:ascii="Georgia" w:hAnsi="Georgia"/>
          <w:szCs w:val="24"/>
        </w:rPr>
      </w:pPr>
    </w:p>
    <w:p w14:paraId="3389D400" w14:textId="77777777" w:rsidR="00B30A36" w:rsidRPr="00CD03B7" w:rsidRDefault="00B30A36" w:rsidP="00592252">
      <w:pPr>
        <w:spacing w:line="276" w:lineRule="auto"/>
        <w:rPr>
          <w:rFonts w:ascii="Georgia" w:hAnsi="Georgia"/>
          <w:szCs w:val="24"/>
        </w:rPr>
      </w:pPr>
    </w:p>
    <w:p w14:paraId="4996CF4D" w14:textId="77777777" w:rsidR="00B30A36" w:rsidRPr="00CD03B7" w:rsidRDefault="00B30A36" w:rsidP="00592252">
      <w:pPr>
        <w:spacing w:line="276" w:lineRule="auto"/>
        <w:rPr>
          <w:rFonts w:ascii="Georgia" w:hAnsi="Georgia"/>
          <w:szCs w:val="24"/>
        </w:rPr>
      </w:pPr>
    </w:p>
    <w:p w14:paraId="399BABDE" w14:textId="79AC304E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együttesen: felek között, az alulírott napon és helyen, </w:t>
      </w:r>
      <w:r w:rsidRPr="00CD03B7">
        <w:rPr>
          <w:rFonts w:ascii="Georgia" w:hAnsi="Georgia"/>
          <w:b/>
          <w:szCs w:val="24"/>
        </w:rPr>
        <w:t>„</w:t>
      </w:r>
      <w:r w:rsidR="00073132" w:rsidRPr="00CD03B7">
        <w:rPr>
          <w:rFonts w:ascii="Georgia" w:hAnsi="Georgia"/>
          <w:b/>
          <w:szCs w:val="24"/>
        </w:rPr>
        <w:t>Belföldi kiadású</w:t>
      </w:r>
      <w:r w:rsidR="00A85086" w:rsidRPr="00CD03B7">
        <w:rPr>
          <w:rFonts w:ascii="Georgia" w:hAnsi="Georgia"/>
          <w:b/>
          <w:szCs w:val="24"/>
        </w:rPr>
        <w:t xml:space="preserve"> új vagy </w:t>
      </w:r>
      <w:r w:rsidR="00073132" w:rsidRPr="00CD03B7">
        <w:rPr>
          <w:rFonts w:ascii="Georgia" w:hAnsi="Georgia"/>
          <w:b/>
          <w:szCs w:val="24"/>
        </w:rPr>
        <w:t>újszerű állapotú könyvek beszerzése</w:t>
      </w:r>
      <w:r w:rsidR="004D7FEE" w:rsidRPr="00CD03B7">
        <w:rPr>
          <w:rFonts w:ascii="Georgia" w:hAnsi="Georgia"/>
          <w:b/>
          <w:szCs w:val="24"/>
        </w:rPr>
        <w:t xml:space="preserve"> (681/2/2017)</w:t>
      </w:r>
      <w:r w:rsidRPr="00CD03B7">
        <w:rPr>
          <w:rFonts w:ascii="Georgia" w:hAnsi="Georgia"/>
          <w:b/>
          <w:szCs w:val="24"/>
        </w:rPr>
        <w:t>”</w:t>
      </w:r>
      <w:r w:rsidRPr="00CD03B7">
        <w:rPr>
          <w:rFonts w:ascii="Georgia" w:hAnsi="Georgia"/>
          <w:szCs w:val="24"/>
        </w:rPr>
        <w:t xml:space="preserve"> tárgyában, a következő feltételekkel.</w:t>
      </w:r>
    </w:p>
    <w:p w14:paraId="241D36E5" w14:textId="77777777" w:rsidR="00405BF6" w:rsidRPr="00CD03B7" w:rsidRDefault="00405BF6" w:rsidP="00592252">
      <w:pPr>
        <w:spacing w:line="276" w:lineRule="auto"/>
        <w:jc w:val="left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br w:type="page"/>
      </w:r>
    </w:p>
    <w:p w14:paraId="0FCFC177" w14:textId="77777777" w:rsidR="00405BF6" w:rsidRPr="00CD03B7" w:rsidRDefault="00405BF6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lastRenderedPageBreak/>
        <w:t>A szerződés tárgya</w:t>
      </w:r>
    </w:p>
    <w:p w14:paraId="303DB6A4" w14:textId="52431E40" w:rsidR="00405BF6" w:rsidRPr="00CD03B7" w:rsidRDefault="00405BF6" w:rsidP="00592252">
      <w:pPr>
        <w:spacing w:line="276" w:lineRule="auto"/>
        <w:ind w:left="708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Az Eladó a jelen Szerződés alapján vállalja a Szerződés 1</w:t>
      </w:r>
      <w:r w:rsidR="00817372" w:rsidRPr="00CD03B7">
        <w:rPr>
          <w:rFonts w:ascii="Georgia" w:hAnsi="Georgia"/>
          <w:szCs w:val="24"/>
        </w:rPr>
        <w:t>. számú mellékleté</w:t>
      </w:r>
      <w:r w:rsidRPr="00CD03B7">
        <w:rPr>
          <w:rFonts w:ascii="Georgia" w:hAnsi="Georgia"/>
          <w:szCs w:val="24"/>
        </w:rPr>
        <w:t xml:space="preserve">ben </w:t>
      </w:r>
      <w:r w:rsidR="00B96D3C" w:rsidRPr="00CD03B7">
        <w:rPr>
          <w:rFonts w:ascii="Georgia" w:hAnsi="Georgia"/>
          <w:szCs w:val="24"/>
        </w:rPr>
        <w:t>felsorolt</w:t>
      </w:r>
      <w:r w:rsidRPr="00CD03B7">
        <w:rPr>
          <w:rFonts w:ascii="Georgia" w:hAnsi="Georgia"/>
          <w:szCs w:val="24"/>
        </w:rPr>
        <w:t xml:space="preserve">, </w:t>
      </w:r>
      <w:r w:rsidR="00DF3979" w:rsidRPr="00CD03B7">
        <w:rPr>
          <w:rFonts w:ascii="Georgia" w:hAnsi="Georgia"/>
          <w:szCs w:val="24"/>
        </w:rPr>
        <w:t xml:space="preserve">a </w:t>
      </w:r>
      <w:r w:rsidR="00526105" w:rsidRPr="00CD03B7">
        <w:rPr>
          <w:rFonts w:ascii="Georgia" w:hAnsi="Georgia"/>
          <w:szCs w:val="24"/>
        </w:rPr>
        <w:t xml:space="preserve">Szerződés </w:t>
      </w:r>
      <w:r w:rsidR="006A191F" w:rsidRPr="00CD03B7">
        <w:rPr>
          <w:rFonts w:ascii="Georgia" w:hAnsi="Georgia"/>
          <w:szCs w:val="24"/>
        </w:rPr>
        <w:t>5</w:t>
      </w:r>
      <w:r w:rsidR="00DF3979" w:rsidRPr="00CD03B7">
        <w:rPr>
          <w:rFonts w:ascii="Georgia" w:hAnsi="Georgia"/>
          <w:szCs w:val="24"/>
        </w:rPr>
        <w:t>.</w:t>
      </w:r>
      <w:r w:rsidR="00BE203F" w:rsidRPr="00CD03B7">
        <w:rPr>
          <w:rFonts w:ascii="Georgia" w:hAnsi="Georgia"/>
          <w:szCs w:val="24"/>
        </w:rPr>
        <w:t>2</w:t>
      </w:r>
      <w:r w:rsidR="00B41191" w:rsidRPr="00CD03B7">
        <w:rPr>
          <w:rFonts w:ascii="Georgia" w:hAnsi="Georgia"/>
          <w:szCs w:val="24"/>
        </w:rPr>
        <w:t>.</w:t>
      </w:r>
      <w:r w:rsidR="00DF3979" w:rsidRPr="00CD03B7">
        <w:rPr>
          <w:rFonts w:ascii="Georgia" w:hAnsi="Georgia"/>
          <w:szCs w:val="24"/>
        </w:rPr>
        <w:t xml:space="preserve"> pont</w:t>
      </w:r>
      <w:r w:rsidR="00526105" w:rsidRPr="00CD03B7">
        <w:rPr>
          <w:rFonts w:ascii="Georgia" w:hAnsi="Georgia"/>
          <w:szCs w:val="24"/>
        </w:rPr>
        <w:t>já</w:t>
      </w:r>
      <w:r w:rsidR="00DF3979" w:rsidRPr="00CD03B7">
        <w:rPr>
          <w:rFonts w:ascii="Georgia" w:hAnsi="Georgia"/>
          <w:szCs w:val="24"/>
        </w:rPr>
        <w:t xml:space="preserve">ban meghatározott követelményeknek megfelelő, </w:t>
      </w:r>
      <w:r w:rsidR="002466A2" w:rsidRPr="00CD03B7">
        <w:rPr>
          <w:rFonts w:ascii="Georgia" w:hAnsi="Georgia"/>
          <w:szCs w:val="24"/>
        </w:rPr>
        <w:t>1951</w:t>
      </w:r>
      <w:r w:rsidR="00DC16F3" w:rsidRPr="00CD03B7">
        <w:rPr>
          <w:rFonts w:ascii="Georgia" w:hAnsi="Georgia"/>
          <w:szCs w:val="24"/>
        </w:rPr>
        <w:t xml:space="preserve">-től </w:t>
      </w:r>
      <w:r w:rsidR="00526105" w:rsidRPr="00CD03B7">
        <w:rPr>
          <w:rFonts w:ascii="Georgia" w:hAnsi="Georgia"/>
          <w:szCs w:val="24"/>
        </w:rPr>
        <w:t>2017</w:t>
      </w:r>
      <w:r w:rsidRPr="00CD03B7">
        <w:rPr>
          <w:rFonts w:ascii="Georgia" w:hAnsi="Georgia"/>
          <w:szCs w:val="24"/>
        </w:rPr>
        <w:t>-ig megjelen</w:t>
      </w:r>
      <w:r w:rsidR="00DC16F3" w:rsidRPr="00CD03B7">
        <w:rPr>
          <w:rFonts w:ascii="Georgia" w:hAnsi="Georgia"/>
          <w:szCs w:val="24"/>
        </w:rPr>
        <w:t xml:space="preserve">t </w:t>
      </w:r>
      <w:r w:rsidR="006C1423" w:rsidRPr="00CD03B7">
        <w:rPr>
          <w:rFonts w:ascii="Georgia" w:hAnsi="Georgia"/>
          <w:szCs w:val="24"/>
        </w:rPr>
        <w:t xml:space="preserve">új vagy </w:t>
      </w:r>
      <w:r w:rsidR="00526105" w:rsidRPr="00CD03B7">
        <w:rPr>
          <w:rFonts w:ascii="Georgia" w:hAnsi="Georgia"/>
          <w:szCs w:val="24"/>
        </w:rPr>
        <w:t>újszerű</w:t>
      </w:r>
      <w:r w:rsidR="00113C88" w:rsidRPr="00CD03B7">
        <w:rPr>
          <w:rFonts w:ascii="Georgia" w:hAnsi="Georgia"/>
          <w:szCs w:val="24"/>
        </w:rPr>
        <w:t xml:space="preserve"> állapotú</w:t>
      </w:r>
      <w:r w:rsidR="00526105" w:rsidRPr="00CD03B7">
        <w:rPr>
          <w:rFonts w:ascii="Georgia" w:hAnsi="Georgia"/>
          <w:szCs w:val="24"/>
        </w:rPr>
        <w:t xml:space="preserve"> </w:t>
      </w:r>
      <w:r w:rsidR="00B30A36" w:rsidRPr="00CD03B7">
        <w:rPr>
          <w:rFonts w:ascii="Georgia" w:hAnsi="Georgia"/>
          <w:szCs w:val="24"/>
        </w:rPr>
        <w:t>könyvek</w:t>
      </w:r>
      <w:r w:rsidRPr="00CD03B7">
        <w:rPr>
          <w:rFonts w:ascii="Georgia" w:hAnsi="Georgia"/>
          <w:szCs w:val="24"/>
        </w:rPr>
        <w:t xml:space="preserve"> beszerzését</w:t>
      </w:r>
      <w:r w:rsidR="00477955" w:rsidRPr="00CD03B7">
        <w:rPr>
          <w:rFonts w:ascii="Georgia" w:hAnsi="Georgia"/>
          <w:szCs w:val="24"/>
        </w:rPr>
        <w:t xml:space="preserve"> az Országgyűlés Hivatala részére</w:t>
      </w:r>
      <w:r w:rsidR="00DC16F3" w:rsidRPr="00CD03B7">
        <w:rPr>
          <w:rFonts w:ascii="Georgia" w:hAnsi="Georgia"/>
          <w:szCs w:val="24"/>
        </w:rPr>
        <w:t xml:space="preserve"> egy-egy példányban</w:t>
      </w:r>
      <w:r w:rsidRPr="00CD03B7">
        <w:rPr>
          <w:rFonts w:ascii="Georgia" w:hAnsi="Georgia"/>
          <w:szCs w:val="24"/>
        </w:rPr>
        <w:t>,</w:t>
      </w:r>
      <w:r w:rsidR="00466DB6" w:rsidRPr="00CD03B7">
        <w:rPr>
          <w:rFonts w:ascii="Georgia" w:hAnsi="Georgia"/>
          <w:szCs w:val="24"/>
        </w:rPr>
        <w:t xml:space="preserve"> továbbá</w:t>
      </w:r>
      <w:r w:rsidRPr="00CD03B7">
        <w:rPr>
          <w:rFonts w:ascii="Georgia" w:hAnsi="Georgia"/>
          <w:szCs w:val="24"/>
        </w:rPr>
        <w:t xml:space="preserve"> </w:t>
      </w:r>
      <w:r w:rsidR="00DC16F3" w:rsidRPr="00CD03B7">
        <w:rPr>
          <w:rFonts w:ascii="Georgia" w:hAnsi="Georgia"/>
          <w:szCs w:val="24"/>
        </w:rPr>
        <w:t xml:space="preserve">a </w:t>
      </w:r>
      <w:r w:rsidR="00E613BF" w:rsidRPr="00CD03B7">
        <w:rPr>
          <w:rFonts w:ascii="Georgia" w:hAnsi="Georgia"/>
          <w:szCs w:val="24"/>
        </w:rPr>
        <w:t xml:space="preserve">köteteknek a </w:t>
      </w:r>
      <w:r w:rsidR="00DC16F3" w:rsidRPr="00CD03B7">
        <w:rPr>
          <w:rFonts w:ascii="Georgia" w:hAnsi="Georgia"/>
          <w:szCs w:val="24"/>
        </w:rPr>
        <w:t>Vevővel egyeztetett ütemezésben történ</w:t>
      </w:r>
      <w:bookmarkStart w:id="2" w:name="_GoBack"/>
      <w:bookmarkEnd w:id="2"/>
      <w:r w:rsidR="00DC16F3" w:rsidRPr="00CD03B7">
        <w:rPr>
          <w:rFonts w:ascii="Georgia" w:hAnsi="Georgia"/>
          <w:szCs w:val="24"/>
        </w:rPr>
        <w:t xml:space="preserve">ő </w:t>
      </w:r>
      <w:r w:rsidR="00E613BF" w:rsidRPr="00CD03B7">
        <w:rPr>
          <w:rFonts w:ascii="Georgia" w:hAnsi="Georgia"/>
          <w:szCs w:val="24"/>
        </w:rPr>
        <w:t xml:space="preserve">helyszínre </w:t>
      </w:r>
      <w:r w:rsidR="00466DB6" w:rsidRPr="00CD03B7">
        <w:rPr>
          <w:rFonts w:ascii="Georgia" w:hAnsi="Georgia"/>
          <w:szCs w:val="24"/>
        </w:rPr>
        <w:t>szállítását</w:t>
      </w:r>
      <w:r w:rsidRPr="00CD03B7">
        <w:rPr>
          <w:rFonts w:ascii="Georgia" w:hAnsi="Georgia"/>
          <w:szCs w:val="24"/>
        </w:rPr>
        <w:t xml:space="preserve"> és </w:t>
      </w:r>
      <w:r w:rsidR="00E613BF" w:rsidRPr="00CD03B7">
        <w:rPr>
          <w:rFonts w:ascii="Georgia" w:hAnsi="Georgia"/>
          <w:szCs w:val="24"/>
        </w:rPr>
        <w:t xml:space="preserve">tételes </w:t>
      </w:r>
      <w:r w:rsidR="00DC16F3" w:rsidRPr="00CD03B7">
        <w:rPr>
          <w:rFonts w:ascii="Georgia" w:hAnsi="Georgia"/>
          <w:szCs w:val="24"/>
        </w:rPr>
        <w:t>átadását.</w:t>
      </w:r>
      <w:r w:rsidRPr="00CD03B7">
        <w:rPr>
          <w:rFonts w:ascii="Georgia" w:hAnsi="Georgia"/>
          <w:szCs w:val="24"/>
        </w:rPr>
        <w:t xml:space="preserve"> </w:t>
      </w:r>
    </w:p>
    <w:p w14:paraId="4A948533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3EC6C447" w14:textId="77777777" w:rsidR="00405BF6" w:rsidRPr="00CD03B7" w:rsidRDefault="00405BF6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t>A vételi jog</w:t>
      </w:r>
    </w:p>
    <w:p w14:paraId="6A64ADF5" w14:textId="61FFC5D2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Vevőt vételi jog illeti meg a</w:t>
      </w:r>
      <w:r w:rsidR="00DC16F3" w:rsidRPr="00CD03B7">
        <w:rPr>
          <w:rFonts w:ascii="Georgia" w:hAnsi="Georgia"/>
          <w:szCs w:val="24"/>
        </w:rPr>
        <w:t xml:space="preserve"> Szerződés 2. sz. mellékletében felsorolt </w:t>
      </w:r>
      <w:r w:rsidR="000A7B94" w:rsidRPr="00CD03B7">
        <w:rPr>
          <w:rFonts w:ascii="Georgia" w:hAnsi="Georgia"/>
          <w:szCs w:val="24"/>
        </w:rPr>
        <w:t xml:space="preserve">… db </w:t>
      </w:r>
      <w:r w:rsidR="00E30513" w:rsidRPr="00CD03B7">
        <w:rPr>
          <w:rFonts w:ascii="Georgia" w:hAnsi="Georgia"/>
          <w:szCs w:val="24"/>
        </w:rPr>
        <w:t xml:space="preserve">cím szerinti </w:t>
      </w:r>
      <w:r w:rsidR="00DC16F3" w:rsidRPr="00CD03B7">
        <w:rPr>
          <w:rFonts w:ascii="Georgia" w:hAnsi="Georgia"/>
          <w:szCs w:val="24"/>
        </w:rPr>
        <w:t>kötetre.</w:t>
      </w:r>
      <w:r w:rsidRPr="00CD03B7">
        <w:rPr>
          <w:rFonts w:ascii="Georgia" w:hAnsi="Georgia"/>
          <w:szCs w:val="24"/>
        </w:rPr>
        <w:t xml:space="preserve"> </w:t>
      </w:r>
    </w:p>
    <w:p w14:paraId="33728BDD" w14:textId="2D340B4E" w:rsidR="00DC16F3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</w:t>
      </w:r>
      <w:r w:rsidR="000A7B94" w:rsidRPr="00CD03B7">
        <w:rPr>
          <w:rFonts w:ascii="Georgia" w:hAnsi="Georgia"/>
          <w:szCs w:val="24"/>
        </w:rPr>
        <w:t>vevő a jelen szerződés aláírásával</w:t>
      </w:r>
      <w:r w:rsidR="005B0B7B" w:rsidRPr="00CD03B7">
        <w:rPr>
          <w:rFonts w:ascii="Georgia" w:hAnsi="Georgia"/>
          <w:szCs w:val="24"/>
        </w:rPr>
        <w:t>, külön megrendelés elküldése nélkül</w:t>
      </w:r>
      <w:r w:rsidR="000A7B94" w:rsidRPr="00CD03B7">
        <w:rPr>
          <w:rFonts w:ascii="Georgia" w:hAnsi="Georgia"/>
          <w:szCs w:val="24"/>
        </w:rPr>
        <w:t xml:space="preserve"> megrendeli </w:t>
      </w:r>
      <w:r w:rsidR="004B651E" w:rsidRPr="00CD03B7">
        <w:rPr>
          <w:rFonts w:ascii="Georgia" w:hAnsi="Georgia"/>
          <w:szCs w:val="24"/>
        </w:rPr>
        <w:t>a 2. sz. mellék</w:t>
      </w:r>
      <w:r w:rsidR="000A7B94" w:rsidRPr="00CD03B7">
        <w:rPr>
          <w:rFonts w:ascii="Georgia" w:hAnsi="Georgia"/>
          <w:szCs w:val="24"/>
        </w:rPr>
        <w:t>l</w:t>
      </w:r>
      <w:r w:rsidR="004B651E" w:rsidRPr="00CD03B7">
        <w:rPr>
          <w:rFonts w:ascii="Georgia" w:hAnsi="Georgia"/>
          <w:szCs w:val="24"/>
        </w:rPr>
        <w:t>e</w:t>
      </w:r>
      <w:r w:rsidR="000A7B94" w:rsidRPr="00CD03B7">
        <w:rPr>
          <w:rFonts w:ascii="Georgia" w:hAnsi="Georgia"/>
          <w:szCs w:val="24"/>
        </w:rPr>
        <w:t xml:space="preserve">tben felsorolt köteteket az ott feltüntetett egységáron, </w:t>
      </w:r>
      <w:r w:rsidR="004B651E" w:rsidRPr="00CD03B7">
        <w:rPr>
          <w:rFonts w:ascii="Georgia" w:hAnsi="Georgia"/>
          <w:szCs w:val="24"/>
        </w:rPr>
        <w:t xml:space="preserve">a </w:t>
      </w:r>
      <w:r w:rsidR="00B0367A" w:rsidRPr="00CD03B7">
        <w:rPr>
          <w:rFonts w:ascii="Georgia" w:hAnsi="Georgia"/>
          <w:szCs w:val="24"/>
        </w:rPr>
        <w:t xml:space="preserve">4.3. </w:t>
      </w:r>
      <w:r w:rsidR="000A7B94" w:rsidRPr="00CD03B7">
        <w:rPr>
          <w:rFonts w:ascii="Georgia" w:hAnsi="Georgia"/>
          <w:szCs w:val="24"/>
        </w:rPr>
        <w:t>pontban meghatározo</w:t>
      </w:r>
      <w:r w:rsidR="004B651E" w:rsidRPr="00CD03B7">
        <w:rPr>
          <w:rFonts w:ascii="Georgia" w:hAnsi="Georgia"/>
          <w:szCs w:val="24"/>
        </w:rPr>
        <w:t>tt értékben.</w:t>
      </w:r>
    </w:p>
    <w:p w14:paraId="59F6E2AE" w14:textId="4AD7D008" w:rsidR="00EF1660" w:rsidRPr="005B132E" w:rsidRDefault="00EF1660" w:rsidP="00896478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ins w:id="3" w:author="Modositas" w:date="2017-09-15T10:54:00Z"/>
          <w:rFonts w:ascii="Georgia" w:hAnsi="Georgia"/>
          <w:szCs w:val="24"/>
        </w:rPr>
      </w:pPr>
      <w:ins w:id="4" w:author="Modositas" w:date="2017-09-15T10:54:00Z">
        <w:r w:rsidRPr="005B132E">
          <w:rPr>
            <w:rFonts w:ascii="Georgia" w:hAnsi="Georgia"/>
            <w:szCs w:val="24"/>
          </w:rPr>
          <w:t>Vevőt vételi jog illeti meg a Szerződés 2/A</w:t>
        </w:r>
      </w:ins>
      <w:moveToRangeStart w:id="5" w:author="Modositas" w:date="2017-09-15T10:54:00Z" w:name="move493236218"/>
      <w:moveTo w:id="6" w:author="Modositas" w:date="2017-09-15T10:54:00Z">
        <w:r w:rsidRPr="005B132E">
          <w:rPr>
            <w:rFonts w:ascii="Georgia" w:hAnsi="Georgia"/>
            <w:szCs w:val="24"/>
          </w:rPr>
          <w:t xml:space="preserve">. sz. </w:t>
        </w:r>
      </w:moveTo>
      <w:moveToRangeEnd w:id="5"/>
      <w:ins w:id="7" w:author="Modositas" w:date="2017-09-15T10:54:00Z">
        <w:r w:rsidRPr="005B132E">
          <w:rPr>
            <w:rFonts w:ascii="Georgia" w:hAnsi="Georgia"/>
            <w:szCs w:val="24"/>
          </w:rPr>
          <w:t>mellékletében felsorolt … db cím szerinti kötetre azzal a feltétellel, hogy a szerződés időtartama alatt beszerezhetővé, és legkésőbb 2018. május 31-ig szállíthatóvá válnak. (a darabszám</w:t>
        </w:r>
        <w:r w:rsidR="007B7A6B">
          <w:rPr>
            <w:rFonts w:ascii="Georgia" w:hAnsi="Georgia"/>
            <w:szCs w:val="24"/>
          </w:rPr>
          <w:t>ok</w:t>
        </w:r>
        <w:r w:rsidRPr="005B132E">
          <w:rPr>
            <w:rFonts w:ascii="Georgia" w:hAnsi="Georgia"/>
            <w:szCs w:val="24"/>
          </w:rPr>
          <w:t xml:space="preserve"> a végleges ajánlat alapján kerül</w:t>
        </w:r>
        <w:r w:rsidR="007B7A6B">
          <w:rPr>
            <w:rFonts w:ascii="Georgia" w:hAnsi="Georgia"/>
            <w:szCs w:val="24"/>
          </w:rPr>
          <w:t>nek</w:t>
        </w:r>
        <w:r w:rsidRPr="005B132E">
          <w:rPr>
            <w:rFonts w:ascii="Georgia" w:hAnsi="Georgia"/>
            <w:szCs w:val="24"/>
          </w:rPr>
          <w:t xml:space="preserve"> meghatározásra.)</w:t>
        </w:r>
      </w:ins>
    </w:p>
    <w:p w14:paraId="73D5E9D3" w14:textId="77777777" w:rsidR="00405BF6" w:rsidRPr="00CD03B7" w:rsidRDefault="00405BF6" w:rsidP="00592252">
      <w:pPr>
        <w:tabs>
          <w:tab w:val="left" w:pos="540"/>
        </w:tabs>
        <w:spacing w:line="276" w:lineRule="auto"/>
        <w:ind w:left="540"/>
        <w:rPr>
          <w:rFonts w:ascii="Georgia" w:hAnsi="Georgia"/>
          <w:szCs w:val="24"/>
        </w:rPr>
      </w:pPr>
    </w:p>
    <w:p w14:paraId="707848DF" w14:textId="5BE7E4E1" w:rsidR="00DF3979" w:rsidRPr="00CD03B7" w:rsidRDefault="00A41EE7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t>T</w:t>
      </w:r>
      <w:r w:rsidR="00602ECE" w:rsidRPr="00CD03B7">
        <w:rPr>
          <w:rFonts w:ascii="Georgia" w:hAnsi="Georgia"/>
          <w:b/>
          <w:szCs w:val="24"/>
        </w:rPr>
        <w:t>eljesítés</w:t>
      </w:r>
      <w:r w:rsidRPr="00CD03B7">
        <w:rPr>
          <w:rFonts w:ascii="Georgia" w:hAnsi="Georgia"/>
          <w:b/>
          <w:szCs w:val="24"/>
        </w:rPr>
        <w:t>i</w:t>
      </w:r>
      <w:r w:rsidR="00602ECE" w:rsidRPr="00CD03B7">
        <w:rPr>
          <w:rFonts w:ascii="Georgia" w:hAnsi="Georgia"/>
          <w:b/>
          <w:szCs w:val="24"/>
        </w:rPr>
        <w:t xml:space="preserve"> </w:t>
      </w:r>
      <w:r w:rsidRPr="00CD03B7">
        <w:rPr>
          <w:rFonts w:ascii="Georgia" w:hAnsi="Georgia"/>
          <w:b/>
          <w:szCs w:val="24"/>
        </w:rPr>
        <w:t>határidők</w:t>
      </w:r>
    </w:p>
    <w:p w14:paraId="756C60F3" w14:textId="77777777" w:rsidR="00D71590" w:rsidRPr="00EF24C0" w:rsidRDefault="00D71590" w:rsidP="0020700A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del w:id="8" w:author="Modositas" w:date="2017-09-15T10:54:00Z"/>
          <w:rFonts w:ascii="Georgia" w:hAnsi="Georgia"/>
          <w:szCs w:val="24"/>
        </w:rPr>
      </w:pPr>
      <w:del w:id="9" w:author="Modositas" w:date="2017-09-15T10:54:00Z">
        <w:r w:rsidRPr="00EF24C0">
          <w:rPr>
            <w:rFonts w:ascii="Georgia" w:hAnsi="Georgia"/>
            <w:szCs w:val="24"/>
          </w:rPr>
          <w:delText xml:space="preserve">A </w:delText>
        </w:r>
        <w:r w:rsidRPr="00EF24C0">
          <w:rPr>
            <w:rFonts w:ascii="Georgia" w:hAnsi="Georgia"/>
            <w:b/>
            <w:szCs w:val="24"/>
          </w:rPr>
          <w:delText>2. számú mellékletében</w:delText>
        </w:r>
        <w:r w:rsidRPr="00EF24C0">
          <w:rPr>
            <w:rFonts w:ascii="Georgia" w:hAnsi="Georgia"/>
            <w:szCs w:val="24"/>
          </w:rPr>
          <w:delText xml:space="preserve"> felsorolt kötetek átadásának</w:delText>
        </w:r>
        <w:r w:rsidR="00B0367A" w:rsidRPr="00EF24C0">
          <w:rPr>
            <w:rFonts w:ascii="Georgia" w:hAnsi="Georgia"/>
            <w:szCs w:val="24"/>
          </w:rPr>
          <w:delText xml:space="preserve"> kötbérterhes</w:delText>
        </w:r>
        <w:r w:rsidRPr="00EF24C0">
          <w:rPr>
            <w:rFonts w:ascii="Georgia" w:hAnsi="Georgia"/>
            <w:szCs w:val="24"/>
          </w:rPr>
          <w:delText xml:space="preserve"> határideje: </w:delText>
        </w:r>
      </w:del>
    </w:p>
    <w:p w14:paraId="59D044DC" w14:textId="77777777" w:rsidR="00845F13" w:rsidRPr="00EF24C0" w:rsidRDefault="00D71590" w:rsidP="0020700A">
      <w:pPr>
        <w:pStyle w:val="Listaszerbekezds"/>
        <w:tabs>
          <w:tab w:val="left" w:pos="1418"/>
        </w:tabs>
        <w:spacing w:line="276" w:lineRule="auto"/>
        <w:ind w:left="1418"/>
        <w:rPr>
          <w:del w:id="10" w:author="Modositas" w:date="2017-09-15T10:54:00Z"/>
          <w:rFonts w:ascii="Georgia" w:hAnsi="Georgia"/>
          <w:szCs w:val="24"/>
        </w:rPr>
      </w:pPr>
      <w:del w:id="11" w:author="Modositas" w:date="2017-09-15T10:54:00Z">
        <w:r w:rsidRPr="00EF24C0">
          <w:rPr>
            <w:rFonts w:ascii="Georgia" w:hAnsi="Georgia"/>
            <w:szCs w:val="24"/>
          </w:rPr>
          <w:delText>(</w:delText>
        </w:r>
        <w:r w:rsidR="00C66865" w:rsidRPr="00EF24C0">
          <w:rPr>
            <w:rFonts w:ascii="Georgia" w:hAnsi="Georgia"/>
            <w:szCs w:val="24"/>
          </w:rPr>
          <w:delText>A</w:delText>
        </w:r>
        <w:r w:rsidR="00ED5BFD" w:rsidRPr="00EF24C0">
          <w:rPr>
            <w:rFonts w:ascii="Georgia" w:hAnsi="Georgia"/>
            <w:szCs w:val="24"/>
          </w:rPr>
          <w:delText>mennyiben a</w:delText>
        </w:r>
        <w:r w:rsidR="00C66865" w:rsidRPr="00EF24C0">
          <w:rPr>
            <w:rFonts w:ascii="Georgia" w:hAnsi="Georgia"/>
            <w:szCs w:val="24"/>
          </w:rPr>
          <w:delText xml:space="preserve"> szerződés 2. számú mellékletében felsorolt kötetek</w:delText>
        </w:r>
        <w:r w:rsidR="00845F13" w:rsidRPr="00EF24C0">
          <w:rPr>
            <w:rFonts w:ascii="Georgia" w:hAnsi="Georgia"/>
            <w:szCs w:val="24"/>
          </w:rPr>
          <w:delText xml:space="preserve"> száma nem több, mint </w:delText>
        </w:r>
        <w:r w:rsidR="00A9687E" w:rsidRPr="00EF24C0">
          <w:rPr>
            <w:rFonts w:ascii="Georgia" w:hAnsi="Georgia"/>
            <w:szCs w:val="24"/>
          </w:rPr>
          <w:delText>….</w:delText>
        </w:r>
        <w:r w:rsidR="00845F13" w:rsidRPr="00EF24C0">
          <w:rPr>
            <w:rFonts w:ascii="Georgia" w:hAnsi="Georgia"/>
            <w:szCs w:val="24"/>
          </w:rPr>
          <w:delText xml:space="preserve"> db, úgy azok</w:delText>
        </w:r>
        <w:r w:rsidR="00C66865" w:rsidRPr="00EF24C0">
          <w:rPr>
            <w:rFonts w:ascii="Georgia" w:hAnsi="Georgia"/>
            <w:szCs w:val="24"/>
          </w:rPr>
          <w:delText xml:space="preserve"> </w:delText>
        </w:r>
        <w:r w:rsidR="006E05B6" w:rsidRPr="00EF24C0">
          <w:rPr>
            <w:rFonts w:ascii="Georgia" w:hAnsi="Georgia"/>
            <w:szCs w:val="24"/>
          </w:rPr>
          <w:delText>Vevő</w:delText>
        </w:r>
        <w:r w:rsidR="00C66865" w:rsidRPr="00EF24C0">
          <w:rPr>
            <w:rFonts w:ascii="Georgia" w:hAnsi="Georgia"/>
            <w:szCs w:val="24"/>
          </w:rPr>
          <w:delText xml:space="preserve"> részére történő átadásának </w:delText>
        </w:r>
        <w:r w:rsidR="00643444" w:rsidRPr="00EF24C0">
          <w:rPr>
            <w:rFonts w:ascii="Georgia" w:hAnsi="Georgia"/>
            <w:szCs w:val="24"/>
          </w:rPr>
          <w:delText xml:space="preserve">kötbérterhes </w:delText>
        </w:r>
        <w:r w:rsidR="00C66865" w:rsidRPr="00EF24C0">
          <w:rPr>
            <w:rFonts w:ascii="Georgia" w:hAnsi="Georgia"/>
            <w:szCs w:val="24"/>
          </w:rPr>
          <w:delText xml:space="preserve">határideje a szerződéskötést követő </w:delText>
        </w:r>
        <w:r w:rsidR="00A9687E" w:rsidRPr="00EF24C0">
          <w:rPr>
            <w:rFonts w:ascii="Georgia" w:hAnsi="Georgia"/>
            <w:b/>
            <w:szCs w:val="24"/>
          </w:rPr>
          <w:delText>…..</w:delText>
        </w:r>
        <w:r w:rsidR="00845F13" w:rsidRPr="00EF24C0">
          <w:rPr>
            <w:rFonts w:ascii="Georgia" w:hAnsi="Georgia"/>
            <w:b/>
            <w:szCs w:val="24"/>
          </w:rPr>
          <w:delText xml:space="preserve"> </w:delText>
        </w:r>
        <w:r w:rsidR="00B0367A" w:rsidRPr="00EF24C0">
          <w:rPr>
            <w:rFonts w:ascii="Georgia" w:hAnsi="Georgia"/>
            <w:b/>
            <w:szCs w:val="24"/>
          </w:rPr>
          <w:delText xml:space="preserve">naptári </w:delText>
        </w:r>
        <w:r w:rsidR="00C66865" w:rsidRPr="00EF24C0">
          <w:rPr>
            <w:rFonts w:ascii="Georgia" w:hAnsi="Georgia"/>
            <w:b/>
            <w:szCs w:val="24"/>
          </w:rPr>
          <w:delText>nap</w:delText>
        </w:r>
        <w:r w:rsidR="00643444" w:rsidRPr="00EF24C0">
          <w:rPr>
            <w:rFonts w:ascii="Georgia" w:hAnsi="Georgia"/>
            <w:szCs w:val="24"/>
          </w:rPr>
          <w:delText xml:space="preserve">, vagyis </w:delText>
        </w:r>
        <w:r w:rsidR="00B0367A" w:rsidRPr="00EF24C0">
          <w:rPr>
            <w:rFonts w:ascii="Georgia" w:hAnsi="Georgia"/>
            <w:b/>
            <w:szCs w:val="24"/>
          </w:rPr>
          <w:delText>2017……………………….</w:delText>
        </w:r>
      </w:del>
    </w:p>
    <w:p w14:paraId="25EE8C0F" w14:textId="77777777" w:rsidR="00643444" w:rsidRPr="00EF24C0" w:rsidRDefault="00643444" w:rsidP="0020700A">
      <w:pPr>
        <w:pStyle w:val="Listaszerbekezds"/>
        <w:tabs>
          <w:tab w:val="left" w:pos="1418"/>
        </w:tabs>
        <w:spacing w:line="276" w:lineRule="auto"/>
        <w:ind w:left="1418"/>
        <w:rPr>
          <w:del w:id="12" w:author="Modositas" w:date="2017-09-15T10:54:00Z"/>
          <w:rFonts w:ascii="Georgia" w:hAnsi="Georgia"/>
          <w:szCs w:val="24"/>
        </w:rPr>
      </w:pPr>
    </w:p>
    <w:p w14:paraId="65198170" w14:textId="77777777" w:rsidR="00B0367A" w:rsidRPr="00EF24C0" w:rsidRDefault="00C66865" w:rsidP="0020700A">
      <w:pPr>
        <w:pStyle w:val="Listaszerbekezds"/>
        <w:tabs>
          <w:tab w:val="left" w:pos="1418"/>
        </w:tabs>
        <w:spacing w:line="276" w:lineRule="auto"/>
        <w:ind w:left="1418"/>
        <w:rPr>
          <w:del w:id="13" w:author="Modositas" w:date="2017-09-15T10:54:00Z"/>
          <w:rFonts w:ascii="Georgia" w:hAnsi="Georgia"/>
          <w:szCs w:val="24"/>
        </w:rPr>
      </w:pPr>
      <w:del w:id="14" w:author="Modositas" w:date="2017-09-15T10:54:00Z">
        <w:r w:rsidRPr="00EF24C0">
          <w:rPr>
            <w:rFonts w:ascii="Georgia" w:hAnsi="Georgia"/>
            <w:szCs w:val="24"/>
          </w:rPr>
          <w:delText>Amennyiben a 2</w:delText>
        </w:r>
      </w:del>
      <w:moveFromRangeStart w:id="15" w:author="Modositas" w:date="2017-09-15T10:54:00Z" w:name="move493236218"/>
      <w:moveFrom w:id="16" w:author="Modositas" w:date="2017-09-15T10:54:00Z">
        <w:r w:rsidR="00EF1660" w:rsidRPr="005B132E">
          <w:rPr>
            <w:rFonts w:ascii="Georgia" w:hAnsi="Georgia"/>
            <w:szCs w:val="24"/>
          </w:rPr>
          <w:t xml:space="preserve">. sz. </w:t>
        </w:r>
      </w:moveFrom>
      <w:moveFromRangeEnd w:id="15"/>
      <w:del w:id="17" w:author="Modositas" w:date="2017-09-15T10:54:00Z">
        <w:r w:rsidRPr="00EF24C0">
          <w:rPr>
            <w:rFonts w:ascii="Georgia" w:hAnsi="Georgia"/>
            <w:szCs w:val="24"/>
          </w:rPr>
          <w:delText xml:space="preserve">mellékletben felsorolt kötetek száma meghaladja a </w:delText>
        </w:r>
        <w:r w:rsidR="00181B68" w:rsidRPr="00EF24C0">
          <w:rPr>
            <w:rFonts w:ascii="Georgia" w:hAnsi="Georgia"/>
            <w:szCs w:val="24"/>
          </w:rPr>
          <w:delText>….</w:delText>
        </w:r>
        <w:r w:rsidRPr="00EF24C0">
          <w:rPr>
            <w:rFonts w:ascii="Georgia" w:hAnsi="Georgia"/>
            <w:szCs w:val="24"/>
          </w:rPr>
          <w:delText xml:space="preserve">-t, úgy </w:delText>
        </w:r>
        <w:r w:rsidR="00181B68" w:rsidRPr="00EF24C0">
          <w:rPr>
            <w:rFonts w:ascii="Georgia" w:hAnsi="Georgia"/>
            <w:szCs w:val="24"/>
          </w:rPr>
          <w:delText>….</w:delText>
        </w:r>
        <w:r w:rsidR="00B0367A" w:rsidRPr="00EF24C0">
          <w:rPr>
            <w:rFonts w:ascii="Georgia" w:hAnsi="Georgia"/>
            <w:szCs w:val="24"/>
          </w:rPr>
          <w:delText>-</w:delText>
        </w:r>
        <w:r w:rsidR="00181B68" w:rsidRPr="00EF24C0">
          <w:rPr>
            <w:rFonts w:ascii="Georgia" w:hAnsi="Georgia"/>
            <w:szCs w:val="24"/>
          </w:rPr>
          <w:delText>….</w:delText>
        </w:r>
        <w:r w:rsidRPr="00EF24C0">
          <w:rPr>
            <w:rFonts w:ascii="Georgia" w:hAnsi="Georgia"/>
            <w:szCs w:val="24"/>
          </w:rPr>
          <w:delText xml:space="preserve"> tétel</w:delText>
        </w:r>
        <w:r w:rsidR="005B0B7B" w:rsidRPr="00EF24C0">
          <w:rPr>
            <w:rFonts w:ascii="Georgia" w:hAnsi="Georgia"/>
            <w:szCs w:val="24"/>
          </w:rPr>
          <w:delText>ből álló</w:delText>
        </w:r>
        <w:r w:rsidRPr="00EF24C0">
          <w:rPr>
            <w:rFonts w:ascii="Georgia" w:hAnsi="Georgia"/>
            <w:szCs w:val="24"/>
          </w:rPr>
          <w:delText xml:space="preserve"> egységekben</w:delText>
        </w:r>
        <w:r w:rsidR="00A9687E" w:rsidRPr="00EF24C0">
          <w:rPr>
            <w:rFonts w:ascii="Georgia" w:hAnsi="Georgia"/>
            <w:szCs w:val="24"/>
          </w:rPr>
          <w:delText>, havonta</w:delText>
        </w:r>
        <w:r w:rsidRPr="00EF24C0">
          <w:rPr>
            <w:rFonts w:ascii="Georgia" w:hAnsi="Georgia"/>
            <w:szCs w:val="24"/>
          </w:rPr>
          <w:delText xml:space="preserve"> kerülhet sor a szállításra</w:delText>
        </w:r>
        <w:r w:rsidR="00B0367A" w:rsidRPr="00EF24C0">
          <w:rPr>
            <w:rFonts w:ascii="Georgia" w:hAnsi="Georgia"/>
            <w:szCs w:val="24"/>
          </w:rPr>
          <w:delText xml:space="preserve"> </w:delText>
        </w:r>
        <w:r w:rsidR="00181B68" w:rsidRPr="00EF24C0">
          <w:rPr>
            <w:rFonts w:ascii="Georgia" w:hAnsi="Georgia"/>
            <w:szCs w:val="24"/>
          </w:rPr>
          <w:delText xml:space="preserve">…. </w:delText>
        </w:r>
        <w:r w:rsidR="00B0367A" w:rsidRPr="00EF24C0">
          <w:rPr>
            <w:rFonts w:ascii="Georgia" w:hAnsi="Georgia"/>
            <w:szCs w:val="24"/>
          </w:rPr>
          <w:delText>naptári naponkénti ütemezéssel a következő</w:delText>
        </w:r>
        <w:r w:rsidR="00181B68" w:rsidRPr="00EF24C0">
          <w:rPr>
            <w:rFonts w:ascii="Georgia" w:hAnsi="Georgia"/>
            <w:szCs w:val="24"/>
          </w:rPr>
          <w:delText xml:space="preserve"> határidőkre</w:delText>
        </w:r>
        <w:r w:rsidR="00B0367A" w:rsidRPr="00EF24C0">
          <w:rPr>
            <w:rFonts w:ascii="Georgia" w:hAnsi="Georgia"/>
            <w:szCs w:val="24"/>
          </w:rPr>
          <w:delText>:</w:delText>
        </w:r>
      </w:del>
    </w:p>
    <w:p w14:paraId="1E87A2E5" w14:textId="77777777" w:rsidR="00643444" w:rsidRPr="00EF24C0" w:rsidRDefault="00B0367A" w:rsidP="0020700A">
      <w:pPr>
        <w:pStyle w:val="Listaszerbekezds"/>
        <w:tabs>
          <w:tab w:val="left" w:pos="1418"/>
        </w:tabs>
        <w:spacing w:line="276" w:lineRule="auto"/>
        <w:ind w:left="1418"/>
        <w:rPr>
          <w:del w:id="18" w:author="Modositas" w:date="2017-09-15T10:54:00Z"/>
          <w:rFonts w:ascii="Georgia" w:hAnsi="Georgia"/>
          <w:szCs w:val="24"/>
        </w:rPr>
      </w:pPr>
      <w:del w:id="19" w:author="Modositas" w:date="2017-09-15T10:54:00Z">
        <w:r w:rsidRPr="00EF24C0">
          <w:rPr>
            <w:rFonts w:ascii="Georgia" w:hAnsi="Georgia"/>
            <w:szCs w:val="24"/>
          </w:rPr>
          <w:delText>1. ütem: 2017…………………</w:delText>
        </w:r>
      </w:del>
    </w:p>
    <w:p w14:paraId="5480FE23" w14:textId="77777777" w:rsidR="00B0367A" w:rsidRPr="00EF24C0" w:rsidRDefault="00B0367A" w:rsidP="0020700A">
      <w:pPr>
        <w:pStyle w:val="Listaszerbekezds"/>
        <w:tabs>
          <w:tab w:val="left" w:pos="1418"/>
        </w:tabs>
        <w:spacing w:line="276" w:lineRule="auto"/>
        <w:ind w:left="1418"/>
        <w:rPr>
          <w:del w:id="20" w:author="Modositas" w:date="2017-09-15T10:54:00Z"/>
          <w:rFonts w:ascii="Georgia" w:hAnsi="Georgia"/>
          <w:szCs w:val="24"/>
        </w:rPr>
      </w:pPr>
      <w:del w:id="21" w:author="Modositas" w:date="2017-09-15T10:54:00Z">
        <w:r w:rsidRPr="00EF24C0">
          <w:rPr>
            <w:rFonts w:ascii="Georgia" w:hAnsi="Georgia"/>
            <w:szCs w:val="24"/>
          </w:rPr>
          <w:delText>2. ütem: 2017………………..</w:delText>
        </w:r>
      </w:del>
    </w:p>
    <w:p w14:paraId="73A26179" w14:textId="77777777" w:rsidR="00B0367A" w:rsidRPr="00EF24C0" w:rsidRDefault="00B0367A" w:rsidP="0020700A">
      <w:pPr>
        <w:pStyle w:val="Listaszerbekezds"/>
        <w:tabs>
          <w:tab w:val="left" w:pos="1418"/>
        </w:tabs>
        <w:spacing w:line="276" w:lineRule="auto"/>
        <w:ind w:left="1418"/>
        <w:rPr>
          <w:del w:id="22" w:author="Modositas" w:date="2017-09-15T10:54:00Z"/>
          <w:rFonts w:ascii="Georgia" w:hAnsi="Georgia"/>
          <w:szCs w:val="24"/>
        </w:rPr>
      </w:pPr>
      <w:del w:id="23" w:author="Modositas" w:date="2017-09-15T10:54:00Z">
        <w:r w:rsidRPr="00EF24C0">
          <w:rPr>
            <w:rFonts w:ascii="Georgia" w:hAnsi="Georgia"/>
            <w:szCs w:val="24"/>
          </w:rPr>
          <w:delText>Kötbérterhes v</w:delText>
        </w:r>
        <w:r w:rsidR="00561D6B" w:rsidRPr="00EF24C0">
          <w:rPr>
            <w:rFonts w:ascii="Georgia" w:hAnsi="Georgia"/>
            <w:szCs w:val="24"/>
          </w:rPr>
          <w:delText xml:space="preserve">éghatáridő: 2017. </w:delText>
        </w:r>
        <w:r w:rsidRPr="00EF24C0">
          <w:rPr>
            <w:rFonts w:ascii="Georgia" w:hAnsi="Georgia"/>
            <w:szCs w:val="24"/>
          </w:rPr>
          <w:delText>…………………..</w:delText>
        </w:r>
      </w:del>
    </w:p>
    <w:p w14:paraId="1ECBC22E" w14:textId="77777777" w:rsidR="00FC747D" w:rsidRPr="00CD03B7" w:rsidRDefault="00C66865" w:rsidP="0013001F">
      <w:pPr>
        <w:pStyle w:val="Listaszerbekezds"/>
        <w:numPr>
          <w:ilvl w:val="1"/>
          <w:numId w:val="4"/>
        </w:numPr>
        <w:tabs>
          <w:tab w:val="left" w:pos="1418"/>
        </w:tabs>
        <w:spacing w:after="160" w:line="276" w:lineRule="auto"/>
        <w:ind w:left="1418" w:hanging="709"/>
        <w:rPr>
          <w:moveFrom w:id="24" w:author="Modositas" w:date="2017-09-15T10:54:00Z"/>
          <w:rFonts w:ascii="Georgia" w:hAnsi="Georgia"/>
          <w:szCs w:val="24"/>
        </w:rPr>
      </w:pPr>
      <w:del w:id="25" w:author="Modositas" w:date="2017-09-15T10:54:00Z">
        <w:r w:rsidRPr="00EF24C0">
          <w:rPr>
            <w:rFonts w:ascii="Georgia" w:hAnsi="Georgia"/>
            <w:szCs w:val="24"/>
          </w:rPr>
          <w:delText xml:space="preserve">(Ez a pont </w:delText>
        </w:r>
        <w:r w:rsidR="00561D6B" w:rsidRPr="00EF24C0">
          <w:rPr>
            <w:rFonts w:ascii="Georgia" w:hAnsi="Georgia"/>
            <w:szCs w:val="24"/>
          </w:rPr>
          <w:delText xml:space="preserve">– az ajánlattevők javaslatait is figyelembe véve – a tárgyaláson, és </w:delText>
        </w:r>
        <w:r w:rsidRPr="00EF24C0">
          <w:rPr>
            <w:rFonts w:ascii="Georgia" w:hAnsi="Georgia"/>
            <w:szCs w:val="24"/>
          </w:rPr>
          <w:delText>a nyertes ajánlat alapján kerül pontosításra</w:delText>
        </w:r>
        <w:r w:rsidR="00845F13" w:rsidRPr="00EF24C0">
          <w:rPr>
            <w:rFonts w:ascii="Georgia" w:hAnsi="Georgia"/>
            <w:szCs w:val="24"/>
          </w:rPr>
          <w:delText xml:space="preserve"> a szerződéskötéskor</w:delText>
        </w:r>
      </w:del>
      <w:moveFromRangeStart w:id="26" w:author="Modositas" w:date="2017-09-15T10:54:00Z" w:name="move493236219"/>
      <w:moveFrom w:id="27" w:author="Modositas" w:date="2017-09-15T10:54:00Z">
        <w:r w:rsidR="00FC747D" w:rsidRPr="00CD03B7">
          <w:rPr>
            <w:rFonts w:ascii="Georgia" w:hAnsi="Georgia"/>
            <w:szCs w:val="24"/>
          </w:rPr>
          <w:t>.)</w:t>
        </w:r>
      </w:moveFrom>
    </w:p>
    <w:p w14:paraId="3575DBE9" w14:textId="77777777" w:rsidR="004848CE" w:rsidRPr="00EF24C0" w:rsidRDefault="00FC747D" w:rsidP="0020700A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del w:id="28" w:author="Modositas" w:date="2017-09-15T10:54:00Z"/>
          <w:rFonts w:ascii="Georgia" w:hAnsi="Georgia"/>
          <w:szCs w:val="24"/>
        </w:rPr>
      </w:pPr>
      <w:moveFrom w:id="29" w:author="Modositas" w:date="2017-09-15T10:54:00Z">
        <w:r w:rsidRPr="00CD03B7">
          <w:rPr>
            <w:rFonts w:ascii="Georgia" w:hAnsi="Georgia"/>
            <w:szCs w:val="24"/>
          </w:rPr>
          <w:t xml:space="preserve">A szerződés </w:t>
        </w:r>
        <w:r w:rsidRPr="0013001F">
          <w:rPr>
            <w:rFonts w:ascii="Georgia" w:hAnsi="Georgia"/>
          </w:rPr>
          <w:t xml:space="preserve">1. </w:t>
        </w:r>
      </w:moveFrom>
      <w:moveFromRangeEnd w:id="26"/>
      <w:del w:id="30" w:author="Modositas" w:date="2017-09-15T10:54:00Z">
        <w:r w:rsidR="004848CE" w:rsidRPr="00EF24C0">
          <w:rPr>
            <w:rFonts w:ascii="Georgia" w:hAnsi="Georgia"/>
            <w:b/>
            <w:szCs w:val="24"/>
          </w:rPr>
          <w:delText>számú mellékletében</w:delText>
        </w:r>
        <w:r w:rsidR="004848CE" w:rsidRPr="00EF24C0">
          <w:rPr>
            <w:rFonts w:ascii="Georgia" w:hAnsi="Georgia"/>
            <w:szCs w:val="24"/>
          </w:rPr>
          <w:delText xml:space="preserve"> felsorolt kötetek Megrendelő részére történő átadásának véghatárideje </w:delText>
        </w:r>
        <w:r w:rsidR="00B0367A" w:rsidRPr="00EF24C0">
          <w:rPr>
            <w:rFonts w:ascii="Georgia" w:hAnsi="Georgia"/>
            <w:b/>
            <w:szCs w:val="24"/>
            <w:lang w:eastAsia="hu-HU"/>
          </w:rPr>
          <w:delText>2018. április 30.</w:delText>
        </w:r>
      </w:del>
    </w:p>
    <w:p w14:paraId="75F91839" w14:textId="05824806" w:rsidR="00561D6B" w:rsidRPr="005B132E" w:rsidRDefault="00112C1C" w:rsidP="005B132E">
      <w:pPr>
        <w:pStyle w:val="Listaszerbekezds"/>
        <w:numPr>
          <w:ilvl w:val="1"/>
          <w:numId w:val="4"/>
        </w:numPr>
        <w:tabs>
          <w:tab w:val="left" w:pos="1418"/>
        </w:tabs>
        <w:spacing w:after="160" w:line="276" w:lineRule="auto"/>
        <w:ind w:left="1418" w:hanging="709"/>
        <w:rPr>
          <w:rFonts w:ascii="Georgia" w:hAnsi="Georgia"/>
          <w:szCs w:val="24"/>
        </w:rPr>
      </w:pPr>
      <w:r w:rsidRPr="005B132E">
        <w:rPr>
          <w:rFonts w:ascii="Georgia" w:hAnsi="Georgia"/>
          <w:szCs w:val="24"/>
        </w:rPr>
        <w:t xml:space="preserve">Az Eladó kötelezettséget vállal arra, hogy az 1. </w:t>
      </w:r>
      <w:ins w:id="31" w:author="Modositas" w:date="2017-09-15T10:54:00Z">
        <w:r w:rsidRPr="005B132E">
          <w:rPr>
            <w:rFonts w:ascii="Georgia" w:hAnsi="Georgia"/>
            <w:szCs w:val="24"/>
          </w:rPr>
          <w:t>sz</w:t>
        </w:r>
        <w:r w:rsidR="005B132E" w:rsidRPr="005B132E">
          <w:rPr>
            <w:rFonts w:ascii="Georgia" w:hAnsi="Georgia"/>
            <w:szCs w:val="24"/>
          </w:rPr>
          <w:t xml:space="preserve">, és 2. </w:t>
        </w:r>
      </w:ins>
      <w:r w:rsidR="005B132E" w:rsidRPr="005B132E">
        <w:rPr>
          <w:rFonts w:ascii="Georgia" w:hAnsi="Georgia"/>
          <w:szCs w:val="24"/>
        </w:rPr>
        <w:t>sz</w:t>
      </w:r>
      <w:r w:rsidRPr="005B132E">
        <w:rPr>
          <w:rFonts w:ascii="Georgia" w:hAnsi="Georgia"/>
          <w:szCs w:val="24"/>
        </w:rPr>
        <w:t xml:space="preserve">. mellékletben felsorolt köteteket </w:t>
      </w:r>
      <w:del w:id="32" w:author="Modositas" w:date="2017-09-15T10:54:00Z">
        <w:r w:rsidRPr="00EF24C0">
          <w:rPr>
            <w:rFonts w:ascii="Georgia" w:hAnsi="Georgia"/>
            <w:szCs w:val="24"/>
          </w:rPr>
          <w:delText>…-…</w:delText>
        </w:r>
      </w:del>
      <w:ins w:id="33" w:author="Modositas" w:date="2017-09-15T10:54:00Z">
        <w:r w:rsidR="005B132E" w:rsidRPr="005B132E">
          <w:rPr>
            <w:rFonts w:ascii="Georgia" w:hAnsi="Georgia"/>
            <w:szCs w:val="24"/>
          </w:rPr>
          <w:t>300-600</w:t>
        </w:r>
      </w:ins>
      <w:r w:rsidR="005B132E" w:rsidRPr="005B132E">
        <w:rPr>
          <w:rFonts w:ascii="Georgia" w:hAnsi="Georgia"/>
          <w:szCs w:val="24"/>
        </w:rPr>
        <w:t xml:space="preserve"> </w:t>
      </w:r>
      <w:r w:rsidRPr="005B132E">
        <w:rPr>
          <w:rFonts w:ascii="Georgia" w:hAnsi="Georgia"/>
          <w:szCs w:val="24"/>
        </w:rPr>
        <w:t>tételből álló egységekben, havonta egy alkalommal</w:t>
      </w:r>
      <w:ins w:id="34" w:author="Modositas" w:date="2017-09-15T10:54:00Z">
        <w:r w:rsidR="005B132E" w:rsidRPr="005B132E">
          <w:rPr>
            <w:rFonts w:ascii="Georgia" w:hAnsi="Georgia"/>
            <w:szCs w:val="24"/>
          </w:rPr>
          <w:t xml:space="preserve">, a 2/A sz. mellékletben felsorolt köteteket a </w:t>
        </w:r>
        <w:r w:rsidR="005B132E" w:rsidRPr="005B132E">
          <w:rPr>
            <w:rFonts w:ascii="Georgia" w:hAnsi="Georgia"/>
            <w:szCs w:val="24"/>
          </w:rPr>
          <w:lastRenderedPageBreak/>
          <w:t>beszerezhetővé válásukat követő első szállítási ütemben</w:t>
        </w:r>
      </w:ins>
      <w:r w:rsidR="005B132E" w:rsidRPr="005B132E">
        <w:rPr>
          <w:rFonts w:ascii="Georgia" w:hAnsi="Georgia"/>
          <w:szCs w:val="24"/>
        </w:rPr>
        <w:t xml:space="preserve"> </w:t>
      </w:r>
      <w:r w:rsidRPr="005B132E">
        <w:rPr>
          <w:rFonts w:ascii="Georgia" w:hAnsi="Georgia"/>
          <w:szCs w:val="24"/>
        </w:rPr>
        <w:t>szállítja</w:t>
      </w:r>
      <w:ins w:id="35" w:author="Modositas" w:date="2017-09-15T10:54:00Z">
        <w:r w:rsidR="005B132E">
          <w:rPr>
            <w:rFonts w:ascii="Georgia" w:hAnsi="Georgia"/>
            <w:szCs w:val="24"/>
          </w:rPr>
          <w:t xml:space="preserve"> a Vevő részére</w:t>
        </w:r>
      </w:ins>
      <w:r w:rsidR="00490D2B" w:rsidRPr="005B132E">
        <w:rPr>
          <w:rFonts w:ascii="Georgia" w:hAnsi="Georgia"/>
          <w:szCs w:val="24"/>
        </w:rPr>
        <w:t>.</w:t>
      </w:r>
    </w:p>
    <w:p w14:paraId="6FF213E0" w14:textId="7211C181" w:rsidR="00181B68" w:rsidRPr="00CD03B7" w:rsidRDefault="00181B68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after="160"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Az Eladó a kötbér visszatérítése mellett jogosult a 2. sz. mellékletben felsorolt, a kötbérterhes határidőre le nem szállított köteteket legkésőbb </w:t>
      </w:r>
      <w:r w:rsidRPr="00CD03B7">
        <w:rPr>
          <w:rFonts w:ascii="Georgia" w:hAnsi="Georgia"/>
          <w:b/>
          <w:szCs w:val="24"/>
        </w:rPr>
        <w:t xml:space="preserve">2018. </w:t>
      </w:r>
      <w:del w:id="36" w:author="Modositas" w:date="2017-09-15T10:54:00Z">
        <w:r w:rsidRPr="00EF24C0">
          <w:rPr>
            <w:rFonts w:ascii="Georgia" w:hAnsi="Georgia"/>
            <w:b/>
            <w:szCs w:val="24"/>
          </w:rPr>
          <w:delText>április 30</w:delText>
        </w:r>
      </w:del>
      <w:ins w:id="37" w:author="Modositas" w:date="2017-09-15T10:54:00Z">
        <w:r w:rsidR="005B132E">
          <w:rPr>
            <w:rFonts w:ascii="Georgia" w:hAnsi="Georgia"/>
            <w:b/>
            <w:szCs w:val="24"/>
          </w:rPr>
          <w:t>május</w:t>
        </w:r>
        <w:r w:rsidR="005B132E" w:rsidRPr="00CD03B7">
          <w:rPr>
            <w:rFonts w:ascii="Georgia" w:hAnsi="Georgia"/>
            <w:b/>
            <w:szCs w:val="24"/>
          </w:rPr>
          <w:t xml:space="preserve"> </w:t>
        </w:r>
        <w:r w:rsidRPr="00CD03B7">
          <w:rPr>
            <w:rFonts w:ascii="Georgia" w:hAnsi="Georgia"/>
            <w:b/>
            <w:szCs w:val="24"/>
          </w:rPr>
          <w:t>3</w:t>
        </w:r>
        <w:r w:rsidR="005B132E">
          <w:rPr>
            <w:rFonts w:ascii="Georgia" w:hAnsi="Georgia"/>
            <w:b/>
            <w:szCs w:val="24"/>
          </w:rPr>
          <w:t>1</w:t>
        </w:r>
      </w:ins>
      <w:r w:rsidRPr="00CD03B7">
        <w:rPr>
          <w:rFonts w:ascii="Georgia" w:hAnsi="Georgia"/>
          <w:b/>
          <w:szCs w:val="24"/>
        </w:rPr>
        <w:t>-ig</w:t>
      </w:r>
      <w:r w:rsidRPr="00CD03B7">
        <w:rPr>
          <w:rFonts w:ascii="Georgia" w:hAnsi="Georgia"/>
          <w:szCs w:val="24"/>
        </w:rPr>
        <w:t xml:space="preserve"> szállítani a Vevő részére.</w:t>
      </w:r>
    </w:p>
    <w:p w14:paraId="4C8C20AD" w14:textId="6E5D2F9E" w:rsidR="00FC747D" w:rsidRPr="00CD03B7" w:rsidRDefault="00FC747D" w:rsidP="0013001F">
      <w:pPr>
        <w:pStyle w:val="Listaszerbekezds"/>
        <w:numPr>
          <w:ilvl w:val="1"/>
          <w:numId w:val="4"/>
        </w:numPr>
        <w:tabs>
          <w:tab w:val="left" w:pos="1418"/>
        </w:tabs>
        <w:spacing w:after="160" w:line="276" w:lineRule="auto"/>
        <w:ind w:left="1418" w:hanging="709"/>
        <w:rPr>
          <w:moveTo w:id="38" w:author="Modositas" w:date="2017-09-15T10:54:00Z"/>
          <w:rFonts w:ascii="Georgia" w:hAnsi="Georgia"/>
          <w:szCs w:val="24"/>
        </w:rPr>
      </w:pPr>
      <w:ins w:id="39" w:author="Modositas" w:date="2017-09-15T10:54:00Z">
        <w:r w:rsidRPr="00CD03B7">
          <w:rPr>
            <w:rFonts w:ascii="Georgia" w:hAnsi="Georgia"/>
            <w:szCs w:val="24"/>
          </w:rPr>
          <w:t xml:space="preserve">A 2. számú mellékletében felsorolt kötetek átadásának kötbérterhes határideje: </w:t>
        </w:r>
        <w:r w:rsidRPr="00CD03B7">
          <w:rPr>
            <w:rFonts w:ascii="Georgia" w:hAnsi="Georgia"/>
            <w:b/>
            <w:szCs w:val="24"/>
          </w:rPr>
          <w:t>2018. május 31.</w:t>
        </w:r>
        <w:r w:rsidRPr="00CD03B7">
          <w:rPr>
            <w:rFonts w:ascii="Georgia" w:hAnsi="Georgia"/>
            <w:szCs w:val="24"/>
          </w:rPr>
          <w:t xml:space="preserve"> (A teljesítés elmaradása esetén: meghiúsulási kötbér kerül érvényesítésre</w:t>
        </w:r>
      </w:ins>
      <w:moveToRangeStart w:id="40" w:author="Modositas" w:date="2017-09-15T10:54:00Z" w:name="move493236219"/>
      <w:moveTo w:id="41" w:author="Modositas" w:date="2017-09-15T10:54:00Z">
        <w:r w:rsidRPr="00CD03B7">
          <w:rPr>
            <w:rFonts w:ascii="Georgia" w:hAnsi="Georgia"/>
            <w:szCs w:val="24"/>
          </w:rPr>
          <w:t>.)</w:t>
        </w:r>
      </w:moveTo>
    </w:p>
    <w:p w14:paraId="2E395BF7" w14:textId="77777777" w:rsidR="00561D6B" w:rsidRPr="00EF24C0" w:rsidRDefault="00FC747D">
      <w:pPr>
        <w:spacing w:after="160" w:line="259" w:lineRule="auto"/>
        <w:jc w:val="left"/>
        <w:rPr>
          <w:del w:id="42" w:author="Modositas" w:date="2017-09-15T10:54:00Z"/>
          <w:rFonts w:ascii="Georgia" w:hAnsi="Georgia"/>
          <w:szCs w:val="24"/>
          <w:lang w:eastAsia="en-US"/>
        </w:rPr>
      </w:pPr>
      <w:moveTo w:id="43" w:author="Modositas" w:date="2017-09-15T10:54:00Z">
        <w:r w:rsidRPr="00CD03B7">
          <w:rPr>
            <w:rFonts w:ascii="Georgia" w:hAnsi="Georgia"/>
            <w:szCs w:val="24"/>
          </w:rPr>
          <w:t xml:space="preserve">A szerződés </w:t>
        </w:r>
        <w:r w:rsidRPr="0013001F">
          <w:rPr>
            <w:rFonts w:ascii="Georgia" w:hAnsi="Georgia"/>
          </w:rPr>
          <w:t xml:space="preserve">1. </w:t>
        </w:r>
      </w:moveTo>
      <w:moveToRangeEnd w:id="40"/>
      <w:del w:id="44" w:author="Modositas" w:date="2017-09-15T10:54:00Z">
        <w:r w:rsidR="00561D6B" w:rsidRPr="00EF24C0">
          <w:rPr>
            <w:rFonts w:ascii="Georgia" w:hAnsi="Georgia"/>
            <w:szCs w:val="24"/>
          </w:rPr>
          <w:br w:type="page"/>
        </w:r>
      </w:del>
    </w:p>
    <w:p w14:paraId="36CE72AD" w14:textId="3AA45F6F" w:rsidR="00FC747D" w:rsidRPr="00CD03B7" w:rsidRDefault="00FC747D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after="160" w:line="276" w:lineRule="auto"/>
        <w:ind w:left="1418" w:hanging="709"/>
        <w:rPr>
          <w:ins w:id="45" w:author="Modositas" w:date="2017-09-15T10:54:00Z"/>
          <w:rFonts w:ascii="Georgia" w:hAnsi="Georgia"/>
          <w:szCs w:val="24"/>
          <w:lang w:eastAsia="hu-HU"/>
        </w:rPr>
      </w:pPr>
      <w:ins w:id="46" w:author="Modositas" w:date="2017-09-15T10:54:00Z">
        <w:r w:rsidRPr="00CD03B7">
          <w:rPr>
            <w:rFonts w:ascii="Georgia" w:hAnsi="Georgia"/>
            <w:szCs w:val="24"/>
          </w:rPr>
          <w:lastRenderedPageBreak/>
          <w:t xml:space="preserve">számú és 2/A számú mellékletében felsorolt kötetek Megrendelő részére történő átadásának kötbérterhes véghatárideje </w:t>
        </w:r>
        <w:r w:rsidRPr="00CD03B7">
          <w:rPr>
            <w:rFonts w:ascii="Georgia" w:hAnsi="Georgia"/>
            <w:b/>
            <w:szCs w:val="24"/>
            <w:lang w:eastAsia="hu-HU"/>
          </w:rPr>
          <w:t>2018. május 31.</w:t>
        </w:r>
        <w:r w:rsidRPr="00CD03B7">
          <w:rPr>
            <w:rFonts w:ascii="Georgia" w:hAnsi="Georgia"/>
            <w:szCs w:val="24"/>
            <w:lang w:eastAsia="hu-HU"/>
          </w:rPr>
          <w:t xml:space="preserve"> (késedelem esetén: késedelmi kötbér </w:t>
        </w:r>
        <w:r w:rsidRPr="00CD03B7">
          <w:rPr>
            <w:rFonts w:ascii="Georgia" w:hAnsi="Georgia"/>
            <w:szCs w:val="24"/>
          </w:rPr>
          <w:t>kerül érvényesítésre.</w:t>
        </w:r>
        <w:r w:rsidRPr="00CD03B7">
          <w:rPr>
            <w:rFonts w:ascii="Georgia" w:hAnsi="Georgia"/>
            <w:szCs w:val="24"/>
            <w:lang w:eastAsia="hu-HU"/>
          </w:rPr>
          <w:t>)</w:t>
        </w:r>
      </w:ins>
    </w:p>
    <w:p w14:paraId="3FD22826" w14:textId="20F6F2F0" w:rsidR="00FC747D" w:rsidRPr="00CD03B7" w:rsidRDefault="00FC747D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after="160" w:line="276" w:lineRule="auto"/>
        <w:ind w:left="1418" w:hanging="709"/>
        <w:rPr>
          <w:ins w:id="47" w:author="Modositas" w:date="2017-09-15T10:54:00Z"/>
          <w:rFonts w:ascii="Georgia" w:hAnsi="Georgia"/>
          <w:szCs w:val="24"/>
        </w:rPr>
      </w:pPr>
      <w:ins w:id="48" w:author="Modositas" w:date="2017-09-15T10:54:00Z">
        <w:r w:rsidRPr="00CD03B7">
          <w:rPr>
            <w:rFonts w:ascii="Georgia" w:hAnsi="Georgia"/>
            <w:szCs w:val="24"/>
          </w:rPr>
          <w:t xml:space="preserve">A Szerződő Felek által kölcsönös megállapodással írásban meghatározott, kötbérterhesnek nem minősülő szállítási határidők kölcsönös írásbeli megállapodással, írásban módosíthatók, </w:t>
        </w:r>
        <w:r w:rsidR="005B132E">
          <w:rPr>
            <w:rFonts w:ascii="Georgia" w:hAnsi="Georgia"/>
            <w:szCs w:val="24"/>
          </w:rPr>
          <w:t>ideértve az</w:t>
        </w:r>
        <w:r w:rsidRPr="00CD03B7">
          <w:rPr>
            <w:rFonts w:ascii="Georgia" w:hAnsi="Georgia"/>
            <w:szCs w:val="24"/>
          </w:rPr>
          <w:t xml:space="preserve"> előteljesítés</w:t>
        </w:r>
        <w:r w:rsidR="005B132E">
          <w:rPr>
            <w:rFonts w:ascii="Georgia" w:hAnsi="Georgia"/>
            <w:szCs w:val="24"/>
          </w:rPr>
          <w:t xml:space="preserve"> lehetőségét</w:t>
        </w:r>
        <w:r w:rsidRPr="00CD03B7">
          <w:rPr>
            <w:rFonts w:ascii="Georgia" w:hAnsi="Georgia"/>
            <w:szCs w:val="24"/>
          </w:rPr>
          <w:t xml:space="preserve"> is.</w:t>
        </w:r>
      </w:ins>
    </w:p>
    <w:p w14:paraId="42B9E0CE" w14:textId="561DB3EB" w:rsidR="00561D6B" w:rsidRPr="00CD03B7" w:rsidRDefault="00561D6B" w:rsidP="00592252">
      <w:pPr>
        <w:spacing w:after="160" w:line="276" w:lineRule="auto"/>
        <w:jc w:val="left"/>
        <w:rPr>
          <w:ins w:id="49" w:author="Modositas" w:date="2017-09-15T10:54:00Z"/>
          <w:rFonts w:ascii="Georgia" w:hAnsi="Georgia"/>
          <w:szCs w:val="24"/>
          <w:lang w:eastAsia="en-US"/>
        </w:rPr>
      </w:pPr>
    </w:p>
    <w:p w14:paraId="008474B2" w14:textId="77777777" w:rsidR="00405BF6" w:rsidRPr="00CD03B7" w:rsidRDefault="00405BF6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t>A szerződéses ár</w:t>
      </w:r>
    </w:p>
    <w:p w14:paraId="5C3A6F29" w14:textId="6989CDFF" w:rsidR="00FC747D" w:rsidRPr="00CD03B7" w:rsidRDefault="00FC747D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after="160" w:line="276" w:lineRule="auto"/>
        <w:ind w:left="1418" w:hanging="709"/>
        <w:rPr>
          <w:ins w:id="50" w:author="Modositas" w:date="2017-09-15T10:54:00Z"/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</w:t>
      </w:r>
      <w:del w:id="51" w:author="Modositas" w:date="2017-09-15T10:54:00Z">
        <w:r w:rsidR="00405BF6" w:rsidRPr="00EF24C0">
          <w:rPr>
            <w:rFonts w:ascii="Georgia" w:hAnsi="Georgia"/>
            <w:szCs w:val="24"/>
          </w:rPr>
          <w:delText>Szerződéses ár, a</w:delText>
        </w:r>
      </w:del>
      <w:ins w:id="52" w:author="Modositas" w:date="2017-09-15T10:54:00Z">
        <w:r w:rsidRPr="00CD03B7">
          <w:rPr>
            <w:rFonts w:ascii="Georgia" w:hAnsi="Georgia"/>
            <w:szCs w:val="24"/>
          </w:rPr>
          <w:t>jelen</w:t>
        </w:r>
      </w:ins>
      <w:r w:rsidRPr="00CD03B7">
        <w:rPr>
          <w:rFonts w:ascii="Georgia" w:hAnsi="Georgia"/>
          <w:szCs w:val="24"/>
        </w:rPr>
        <w:t xml:space="preserve"> Szerződés </w:t>
      </w:r>
      <w:ins w:id="53" w:author="Modositas" w:date="2017-09-15T10:54:00Z">
        <w:r w:rsidRPr="00CD03B7">
          <w:rPr>
            <w:rFonts w:ascii="Georgia" w:hAnsi="Georgia"/>
            <w:szCs w:val="24"/>
          </w:rPr>
          <w:t xml:space="preserve">alapján történő kötelezettségvállalás összege: ……………………. Ft + ÁFA (Az 1. </w:t>
        </w:r>
      </w:ins>
      <w:moveToRangeStart w:id="54" w:author="Modositas" w:date="2017-09-15T10:54:00Z" w:name="move493236220"/>
      <w:moveTo w:id="55" w:author="Modositas" w:date="2017-09-15T10:54:00Z">
        <w:r w:rsidRPr="00CD03B7">
          <w:rPr>
            <w:rFonts w:ascii="Georgia" w:hAnsi="Georgia"/>
            <w:szCs w:val="24"/>
          </w:rPr>
          <w:t xml:space="preserve">sz. </w:t>
        </w:r>
      </w:moveTo>
      <w:moveToRangeEnd w:id="54"/>
      <w:ins w:id="56" w:author="Modositas" w:date="2017-09-15T10:54:00Z">
        <w:r w:rsidRPr="00CD03B7">
          <w:rPr>
            <w:rFonts w:ascii="Georgia" w:hAnsi="Georgia"/>
            <w:szCs w:val="24"/>
          </w:rPr>
          <w:t>2. sz. és 2/A. sz. mellékletekben meghatározott ajánlati árak összege)</w:t>
        </w:r>
      </w:ins>
    </w:p>
    <w:p w14:paraId="63769350" w14:textId="66B0A379" w:rsidR="00FC747D" w:rsidRPr="00CD03B7" w:rsidRDefault="00FC747D" w:rsidP="0013001F">
      <w:pPr>
        <w:pStyle w:val="Listaszerbekezds"/>
        <w:numPr>
          <w:ilvl w:val="1"/>
          <w:numId w:val="4"/>
        </w:numPr>
        <w:tabs>
          <w:tab w:val="left" w:pos="1418"/>
        </w:tabs>
        <w:spacing w:after="160" w:line="276" w:lineRule="auto"/>
        <w:ind w:left="1418" w:hanging="709"/>
        <w:rPr>
          <w:rFonts w:ascii="Georgia" w:hAnsi="Georgia"/>
          <w:szCs w:val="24"/>
        </w:rPr>
      </w:pPr>
      <w:ins w:id="57" w:author="Modositas" w:date="2017-09-15T10:54:00Z">
        <w:r w:rsidRPr="00CD03B7">
          <w:rPr>
            <w:rFonts w:ascii="Georgia" w:hAnsi="Georgia"/>
            <w:szCs w:val="24"/>
          </w:rPr>
          <w:t xml:space="preserve">A Szerződés </w:t>
        </w:r>
      </w:ins>
      <w:r w:rsidRPr="00CD03B7">
        <w:rPr>
          <w:rFonts w:ascii="Georgia" w:hAnsi="Georgia"/>
          <w:szCs w:val="24"/>
        </w:rPr>
        <w:t xml:space="preserve">1. számú mellékletében felsorolt </w:t>
      </w:r>
      <w:ins w:id="58" w:author="Modositas" w:date="2017-09-15T10:54:00Z">
        <w:r w:rsidRPr="00CD03B7">
          <w:rPr>
            <w:rFonts w:ascii="Georgia" w:hAnsi="Georgia"/>
            <w:szCs w:val="24"/>
          </w:rPr>
          <w:t xml:space="preserve">címekhez tartozó </w:t>
        </w:r>
      </w:ins>
      <w:r w:rsidRPr="00CD03B7">
        <w:rPr>
          <w:rFonts w:ascii="Georgia" w:hAnsi="Georgia"/>
          <w:szCs w:val="24"/>
        </w:rPr>
        <w:t xml:space="preserve">kötetek ára mindösszesen: </w:t>
      </w:r>
      <w:r w:rsidRPr="0013001F">
        <w:rPr>
          <w:rFonts w:ascii="Georgia" w:hAnsi="Georgia"/>
        </w:rPr>
        <w:t>…………………..- Ft + ÁFA</w:t>
      </w:r>
      <w:r w:rsidRPr="00CD03B7">
        <w:rPr>
          <w:rFonts w:ascii="Georgia" w:hAnsi="Georgia"/>
          <w:szCs w:val="24"/>
        </w:rPr>
        <w:t>.</w:t>
      </w:r>
      <w:del w:id="59" w:author="Modositas" w:date="2017-09-15T10:54:00Z">
        <w:r w:rsidR="000F3828" w:rsidRPr="00EF24C0">
          <w:rPr>
            <w:rFonts w:ascii="Georgia" w:hAnsi="Georgia"/>
            <w:szCs w:val="24"/>
          </w:rPr>
          <w:delText xml:space="preserve"> </w:delText>
        </w:r>
      </w:del>
    </w:p>
    <w:p w14:paraId="217C521E" w14:textId="77777777" w:rsidR="00405BF6" w:rsidRPr="00EF24C0" w:rsidRDefault="00405BF6" w:rsidP="008C6540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del w:id="60" w:author="Modositas" w:date="2017-09-15T10:54:00Z"/>
          <w:rFonts w:ascii="Georgia" w:hAnsi="Georgia"/>
          <w:szCs w:val="24"/>
        </w:rPr>
      </w:pPr>
      <w:del w:id="61" w:author="Modositas" w:date="2017-09-15T10:54:00Z">
        <w:r w:rsidRPr="00EF24C0">
          <w:rPr>
            <w:rFonts w:ascii="Georgia" w:hAnsi="Georgia"/>
            <w:szCs w:val="24"/>
          </w:rPr>
          <w:delText>Az 1</w:delText>
        </w:r>
        <w:r w:rsidR="00154751" w:rsidRPr="00EF24C0">
          <w:rPr>
            <w:rFonts w:ascii="Georgia" w:hAnsi="Georgia"/>
            <w:szCs w:val="24"/>
          </w:rPr>
          <w:delText>-</w:delText>
        </w:r>
        <w:r w:rsidR="006F21CD" w:rsidRPr="00EF24C0">
          <w:rPr>
            <w:rFonts w:ascii="Georgia" w:hAnsi="Georgia"/>
            <w:szCs w:val="24"/>
          </w:rPr>
          <w:delText>2</w:delText>
        </w:r>
        <w:r w:rsidRPr="00EF24C0">
          <w:rPr>
            <w:rFonts w:ascii="Georgia" w:hAnsi="Georgia"/>
            <w:szCs w:val="24"/>
          </w:rPr>
          <w:delText>. sz. melléklet</w:delText>
        </w:r>
        <w:r w:rsidR="00154751" w:rsidRPr="00EF24C0">
          <w:rPr>
            <w:rFonts w:ascii="Georgia" w:hAnsi="Georgia"/>
            <w:szCs w:val="24"/>
          </w:rPr>
          <w:delText>ek</w:delText>
        </w:r>
        <w:r w:rsidRPr="00EF24C0">
          <w:rPr>
            <w:rFonts w:ascii="Georgia" w:hAnsi="Georgia"/>
            <w:szCs w:val="24"/>
          </w:rPr>
          <w:delText>ben meghatározott egységárak a szerződés időtartama alatt semmilyen jogcímen nem emelhetők.</w:delText>
        </w:r>
      </w:del>
    </w:p>
    <w:p w14:paraId="23ED5012" w14:textId="396717B9" w:rsidR="00FC747D" w:rsidRPr="00CD03B7" w:rsidRDefault="00405BF6" w:rsidP="00592252">
      <w:pPr>
        <w:pStyle w:val="Listaszerbekezds"/>
        <w:tabs>
          <w:tab w:val="left" w:pos="1418"/>
        </w:tabs>
        <w:spacing w:after="160" w:line="276" w:lineRule="auto"/>
        <w:ind w:left="1418"/>
        <w:rPr>
          <w:ins w:id="62" w:author="Modositas" w:date="2017-09-15T10:54:00Z"/>
          <w:rFonts w:ascii="Georgia" w:hAnsi="Georgia"/>
          <w:szCs w:val="24"/>
        </w:rPr>
      </w:pPr>
      <w:del w:id="63" w:author="Modositas" w:date="2017-09-15T10:54:00Z">
        <w:r w:rsidRPr="00EF24C0">
          <w:rPr>
            <w:rFonts w:ascii="Georgia" w:hAnsi="Georgia"/>
            <w:szCs w:val="24"/>
          </w:rPr>
          <w:delText>A</w:delText>
        </w:r>
        <w:r w:rsidR="00BA2F80" w:rsidRPr="00EF24C0">
          <w:rPr>
            <w:rFonts w:ascii="Georgia" w:hAnsi="Georgia"/>
            <w:szCs w:val="24"/>
          </w:rPr>
          <w:delText xml:space="preserve"> Szer</w:delText>
        </w:r>
        <w:r w:rsidRPr="00EF24C0">
          <w:rPr>
            <w:rFonts w:ascii="Georgia" w:hAnsi="Georgia"/>
            <w:szCs w:val="24"/>
          </w:rPr>
          <w:delText>z</w:delText>
        </w:r>
        <w:r w:rsidR="00BA2F80" w:rsidRPr="00EF24C0">
          <w:rPr>
            <w:rFonts w:ascii="Georgia" w:hAnsi="Georgia"/>
            <w:szCs w:val="24"/>
          </w:rPr>
          <w:delText xml:space="preserve">ődés </w:delText>
        </w:r>
        <w:r w:rsidRPr="00EF24C0">
          <w:rPr>
            <w:rFonts w:ascii="Georgia" w:hAnsi="Georgia"/>
            <w:szCs w:val="24"/>
          </w:rPr>
          <w:delText>1</w:delText>
        </w:r>
        <w:r w:rsidR="00BA2F80" w:rsidRPr="00EF24C0">
          <w:rPr>
            <w:rFonts w:ascii="Georgia" w:hAnsi="Georgia"/>
            <w:szCs w:val="24"/>
          </w:rPr>
          <w:delText>-</w:delText>
        </w:r>
        <w:r w:rsidR="006F21CD" w:rsidRPr="00EF24C0">
          <w:rPr>
            <w:rFonts w:ascii="Georgia" w:hAnsi="Georgia"/>
            <w:szCs w:val="24"/>
          </w:rPr>
          <w:delText>2</w:delText>
        </w:r>
        <w:r w:rsidRPr="00EF24C0">
          <w:rPr>
            <w:rFonts w:ascii="Georgia" w:hAnsi="Georgia"/>
            <w:szCs w:val="24"/>
          </w:rPr>
          <w:delText>. sz.</w:delText>
        </w:r>
      </w:del>
      <w:ins w:id="64" w:author="Modositas" w:date="2017-09-15T10:54:00Z">
        <w:r w:rsidR="00FC747D" w:rsidRPr="00CD03B7">
          <w:rPr>
            <w:rFonts w:ascii="Georgia" w:hAnsi="Georgia"/>
            <w:szCs w:val="24"/>
          </w:rPr>
          <w:t>(A teljesítési biztosíték alapja.)</w:t>
        </w:r>
      </w:ins>
    </w:p>
    <w:p w14:paraId="55E1DE72" w14:textId="5FD9639E" w:rsidR="00FC747D" w:rsidRPr="00CD03B7" w:rsidRDefault="00FC747D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after="160" w:line="276" w:lineRule="auto"/>
        <w:ind w:left="1418" w:hanging="709"/>
        <w:rPr>
          <w:ins w:id="65" w:author="Modositas" w:date="2017-09-15T10:54:00Z"/>
          <w:rFonts w:ascii="Georgia" w:hAnsi="Georgia"/>
          <w:szCs w:val="24"/>
        </w:rPr>
      </w:pPr>
      <w:ins w:id="66" w:author="Modositas" w:date="2017-09-15T10:54:00Z">
        <w:r w:rsidRPr="00CD03B7">
          <w:rPr>
            <w:rFonts w:ascii="Georgia" w:hAnsi="Georgia"/>
            <w:szCs w:val="24"/>
          </w:rPr>
          <w:t>A Szerződés 2. sz. mellékletében és 2/A sz. mellékletében felsorolt címekhez tartozó kötetek ára mindösszesen: …………………..- Ft + ÁFA.</w:t>
        </w:r>
      </w:ins>
    </w:p>
    <w:p w14:paraId="4B3F65D5" w14:textId="4305F158" w:rsidR="00FC747D" w:rsidRPr="00CD03B7" w:rsidRDefault="00FC747D" w:rsidP="0013001F">
      <w:pPr>
        <w:pStyle w:val="Listaszerbekezds"/>
        <w:numPr>
          <w:ilvl w:val="1"/>
          <w:numId w:val="4"/>
        </w:numPr>
        <w:tabs>
          <w:tab w:val="left" w:pos="1418"/>
        </w:tabs>
        <w:spacing w:after="160" w:line="276" w:lineRule="auto"/>
        <w:ind w:left="1418" w:hanging="709"/>
        <w:rPr>
          <w:rFonts w:ascii="Georgia" w:hAnsi="Georgia"/>
          <w:szCs w:val="24"/>
        </w:rPr>
      </w:pPr>
      <w:ins w:id="67" w:author="Modositas" w:date="2017-09-15T10:54:00Z">
        <w:r w:rsidRPr="00CD03B7">
          <w:rPr>
            <w:rFonts w:ascii="Georgia" w:hAnsi="Georgia"/>
            <w:szCs w:val="24"/>
          </w:rPr>
          <w:t>A Szerződés 1.</w:t>
        </w:r>
        <w:r w:rsidR="005B132E">
          <w:rPr>
            <w:rFonts w:ascii="Georgia" w:hAnsi="Georgia"/>
            <w:szCs w:val="24"/>
          </w:rPr>
          <w:t xml:space="preserve"> sz</w:t>
        </w:r>
        <w:r w:rsidRPr="00CD03B7">
          <w:rPr>
            <w:rFonts w:ascii="Georgia" w:hAnsi="Georgia"/>
            <w:szCs w:val="24"/>
          </w:rPr>
          <w:t>, 2.</w:t>
        </w:r>
        <w:r w:rsidR="005B132E">
          <w:rPr>
            <w:rFonts w:ascii="Georgia" w:hAnsi="Georgia"/>
            <w:szCs w:val="24"/>
          </w:rPr>
          <w:t xml:space="preserve"> sz</w:t>
        </w:r>
        <w:r w:rsidRPr="00CD03B7">
          <w:rPr>
            <w:rFonts w:ascii="Georgia" w:hAnsi="Georgia"/>
            <w:szCs w:val="24"/>
          </w:rPr>
          <w:t xml:space="preserve"> és 2/A sz.</w:t>
        </w:r>
      </w:ins>
      <w:r w:rsidRPr="00CD03B7">
        <w:rPr>
          <w:rFonts w:ascii="Georgia" w:hAnsi="Georgia"/>
          <w:szCs w:val="24"/>
        </w:rPr>
        <w:t xml:space="preserve"> mellékleteiben meghatározott egységárak magukban foglalják a szerződés teljesítéséhez szükséges összes költséget, különös tekintettel a </w:t>
      </w:r>
      <w:del w:id="68" w:author="Modositas" w:date="2017-09-15T10:54:00Z">
        <w:r w:rsidR="00405BF6" w:rsidRPr="00EF24C0">
          <w:rPr>
            <w:rFonts w:ascii="Georgia" w:hAnsi="Georgia"/>
            <w:szCs w:val="24"/>
          </w:rPr>
          <w:delText>csomagolás</w:delText>
        </w:r>
      </w:del>
      <w:ins w:id="69" w:author="Modositas" w:date="2017-09-15T10:54:00Z">
        <w:r w:rsidRPr="00CD03B7">
          <w:rPr>
            <w:rFonts w:ascii="Georgia" w:hAnsi="Georgia"/>
            <w:szCs w:val="24"/>
          </w:rPr>
          <w:t>csomagolás</w:t>
        </w:r>
        <w:r w:rsidR="005B132E">
          <w:rPr>
            <w:rFonts w:ascii="Georgia" w:hAnsi="Georgia"/>
            <w:szCs w:val="24"/>
          </w:rPr>
          <w:t>ával</w:t>
        </w:r>
      </w:ins>
      <w:r w:rsidRPr="00CD03B7">
        <w:rPr>
          <w:rFonts w:ascii="Georgia" w:hAnsi="Georgia"/>
          <w:szCs w:val="24"/>
        </w:rPr>
        <w:t xml:space="preserve"> és a köteteknek a teljesítés helyére történő szállításával járó költségek</w:t>
      </w:r>
      <w:r w:rsidR="005B132E">
        <w:rPr>
          <w:rFonts w:ascii="Georgia" w:hAnsi="Georgia"/>
          <w:szCs w:val="24"/>
        </w:rPr>
        <w:t>r</w:t>
      </w:r>
      <w:r w:rsidRPr="00CD03B7">
        <w:rPr>
          <w:rFonts w:ascii="Georgia" w:hAnsi="Georgia"/>
          <w:szCs w:val="24"/>
        </w:rPr>
        <w:t xml:space="preserve">e, és a Szerződés időtartama alatt semmilyen jogcímen sem emelhetők. </w:t>
      </w:r>
    </w:p>
    <w:p w14:paraId="5EA30BD2" w14:textId="4B94F0FA" w:rsidR="00FC747D" w:rsidRPr="00CD03B7" w:rsidRDefault="00FC747D" w:rsidP="0013001F">
      <w:pPr>
        <w:pStyle w:val="Listaszerbekezds"/>
        <w:numPr>
          <w:ilvl w:val="1"/>
          <w:numId w:val="4"/>
        </w:numPr>
        <w:tabs>
          <w:tab w:val="left" w:pos="1418"/>
        </w:tabs>
        <w:spacing w:after="160"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Vevő a jelen Szerződésben meghatározott árakon felül egyéb költségeket a szerződésben foglalt szolgáltatásokkal kapcsolatban nem térít meg. </w:t>
      </w:r>
    </w:p>
    <w:p w14:paraId="731232C8" w14:textId="0F30B9D4" w:rsidR="00FC747D" w:rsidRPr="00CD03B7" w:rsidRDefault="00E715BC" w:rsidP="0013001F">
      <w:pPr>
        <w:pStyle w:val="Listaszerbekezds"/>
        <w:numPr>
          <w:ilvl w:val="1"/>
          <w:numId w:val="4"/>
        </w:numPr>
        <w:tabs>
          <w:tab w:val="left" w:pos="1418"/>
        </w:tabs>
        <w:spacing w:after="160"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</w:t>
      </w:r>
      <w:r w:rsidR="00FC747D" w:rsidRPr="00CD03B7">
        <w:rPr>
          <w:rFonts w:ascii="Georgia" w:hAnsi="Georgia"/>
          <w:szCs w:val="24"/>
        </w:rPr>
        <w:t>z Eladó nem jogosult a Vevővel szembeni igényérvényesítésre amennyiben a szerződés alapján történő kifizetés nem éri el a 4.1. pontban meghatározott keretösszeget.</w:t>
      </w:r>
    </w:p>
    <w:p w14:paraId="5273CF72" w14:textId="77777777" w:rsidR="00405BF6" w:rsidRPr="00CD03B7" w:rsidRDefault="00405BF6" w:rsidP="00592252">
      <w:pPr>
        <w:spacing w:line="276" w:lineRule="auto"/>
        <w:ind w:left="709"/>
        <w:rPr>
          <w:rFonts w:ascii="Georgia" w:hAnsi="Georgia"/>
          <w:szCs w:val="24"/>
        </w:rPr>
      </w:pPr>
    </w:p>
    <w:p w14:paraId="0F653E4A" w14:textId="3AB5E2B8" w:rsidR="00B65921" w:rsidRPr="00CD03B7" w:rsidRDefault="00B65921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t>A teljesítés</w:t>
      </w:r>
      <w:r w:rsidR="00343E05" w:rsidRPr="00CD03B7">
        <w:rPr>
          <w:rFonts w:ascii="Georgia" w:hAnsi="Georgia"/>
          <w:b/>
          <w:szCs w:val="24"/>
        </w:rPr>
        <w:t xml:space="preserve"> helye,</w:t>
      </w:r>
      <w:r w:rsidRPr="00CD03B7">
        <w:rPr>
          <w:rFonts w:ascii="Georgia" w:hAnsi="Georgia"/>
          <w:b/>
          <w:szCs w:val="24"/>
        </w:rPr>
        <w:t xml:space="preserve"> módja, igazolása</w:t>
      </w:r>
    </w:p>
    <w:p w14:paraId="78115A3B" w14:textId="51511F59" w:rsidR="00343E05" w:rsidRPr="00CD03B7" w:rsidRDefault="00343E05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Szállítási cím: </w:t>
      </w:r>
      <w:r w:rsidR="00560EAB" w:rsidRPr="00CD03B7">
        <w:rPr>
          <w:rFonts w:ascii="Georgia" w:hAnsi="Georgia"/>
          <w:szCs w:val="24"/>
        </w:rPr>
        <w:t xml:space="preserve">Országgyűlés Hivatala, </w:t>
      </w:r>
      <w:r w:rsidRPr="00CD03B7">
        <w:rPr>
          <w:rFonts w:ascii="Georgia" w:hAnsi="Georgia"/>
          <w:szCs w:val="24"/>
        </w:rPr>
        <w:t xml:space="preserve">Országgyűlési Könyvtár </w:t>
      </w:r>
      <w:r w:rsidR="00560EAB" w:rsidRPr="00CD03B7">
        <w:rPr>
          <w:rFonts w:ascii="Georgia" w:hAnsi="Georgia"/>
          <w:szCs w:val="24"/>
        </w:rPr>
        <w:t>1055 Budapest, Kossuth L. tér 1-3</w:t>
      </w:r>
      <w:r w:rsidRPr="00CD03B7">
        <w:rPr>
          <w:rFonts w:ascii="Georgia" w:hAnsi="Georgia"/>
          <w:szCs w:val="24"/>
        </w:rPr>
        <w:t>.</w:t>
      </w:r>
    </w:p>
    <w:p w14:paraId="0A966BA3" w14:textId="56088E57" w:rsidR="005906B7" w:rsidRPr="00CD03B7" w:rsidRDefault="00254045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Az Eladó köteles a Vevő részére kifogástalan minőségű, új, vagy újszerű állapotú, könyvtári használatra alkalmas, sérülésmentes, nem szennyezett, nem gyűrött, nem dedikált, vagy egyéb kézírásos bejegyzéssel ellátott, korábbi tulajdonlás feltüntetése nélküli, </w:t>
      </w:r>
      <w:r w:rsidR="005906B7" w:rsidRPr="00CD03B7">
        <w:rPr>
          <w:rFonts w:ascii="Georgia" w:hAnsi="Georgia"/>
          <w:szCs w:val="24"/>
        </w:rPr>
        <w:t xml:space="preserve">a szerződés </w:t>
      </w:r>
      <w:r w:rsidR="005906B7" w:rsidRPr="00CD03B7">
        <w:rPr>
          <w:rFonts w:ascii="Georgia" w:hAnsi="Georgia"/>
          <w:szCs w:val="24"/>
        </w:rPr>
        <w:lastRenderedPageBreak/>
        <w:t>1</w:t>
      </w:r>
      <w:del w:id="70" w:author="Modositas" w:date="2017-09-15T10:54:00Z">
        <w:r w:rsidR="00490D2B" w:rsidRPr="00EF24C0">
          <w:rPr>
            <w:rFonts w:ascii="Georgia" w:hAnsi="Georgia"/>
            <w:szCs w:val="24"/>
          </w:rPr>
          <w:delText>-</w:delText>
        </w:r>
      </w:del>
      <w:ins w:id="71" w:author="Modositas" w:date="2017-09-15T10:54:00Z">
        <w:r w:rsidR="005906B7" w:rsidRPr="00CD03B7">
          <w:rPr>
            <w:rFonts w:ascii="Georgia" w:hAnsi="Georgia"/>
            <w:szCs w:val="24"/>
          </w:rPr>
          <w:t xml:space="preserve">. sz., </w:t>
        </w:r>
      </w:ins>
      <w:r w:rsidR="005906B7" w:rsidRPr="00CD03B7">
        <w:rPr>
          <w:rFonts w:ascii="Georgia" w:hAnsi="Georgia"/>
          <w:szCs w:val="24"/>
        </w:rPr>
        <w:t xml:space="preserve">2. </w:t>
      </w:r>
      <w:ins w:id="72" w:author="Modositas" w:date="2017-09-15T10:54:00Z">
        <w:r w:rsidR="005906B7" w:rsidRPr="00CD03B7">
          <w:rPr>
            <w:rFonts w:ascii="Georgia" w:hAnsi="Georgia"/>
            <w:szCs w:val="24"/>
          </w:rPr>
          <w:t xml:space="preserve">sz. és 2/A </w:t>
        </w:r>
      </w:ins>
      <w:r w:rsidR="005906B7" w:rsidRPr="00CD03B7">
        <w:rPr>
          <w:rFonts w:ascii="Georgia" w:hAnsi="Georgia"/>
          <w:szCs w:val="24"/>
        </w:rPr>
        <w:t xml:space="preserve">sz. mellékleteiben foglaltaknak megfelelő köteteket szállítani. </w:t>
      </w:r>
      <w:ins w:id="73" w:author="Modositas" w:date="2017-09-15T10:54:00Z">
        <w:r w:rsidR="005906B7" w:rsidRPr="00CD03B7">
          <w:rPr>
            <w:rFonts w:ascii="Georgia" w:hAnsi="Georgia"/>
            <w:szCs w:val="24"/>
          </w:rPr>
          <w:t>A szerződésben maghatározott kiadásútól eltérő kiadású kötet a Vevővel történt írásbeli egyeztetést követően szállítható.</w:t>
        </w:r>
      </w:ins>
    </w:p>
    <w:p w14:paraId="14ADAC30" w14:textId="77777777" w:rsidR="00B65921" w:rsidRPr="00CD03B7" w:rsidRDefault="00B65921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Az Eladó kötelezettséget vállal arra, hogy a Megrendelőnek szállítandó kötetek mennyiségét, minőségét és a Szerződésben foglaltaknak való megfelelőségét a csomagolás előtt ellenőrzi.</w:t>
      </w:r>
    </w:p>
    <w:p w14:paraId="373C96C2" w14:textId="77777777" w:rsidR="00BC3635" w:rsidRPr="00CD03B7" w:rsidRDefault="00A26BD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Az Eladó</w:t>
      </w:r>
      <w:r w:rsidR="00BE203F" w:rsidRPr="00CD03B7">
        <w:rPr>
          <w:rFonts w:ascii="Georgia" w:hAnsi="Georgia"/>
          <w:szCs w:val="24"/>
        </w:rPr>
        <w:t xml:space="preserve"> </w:t>
      </w:r>
      <w:r w:rsidR="00BC3635" w:rsidRPr="00CD03B7">
        <w:rPr>
          <w:rFonts w:ascii="Georgia" w:hAnsi="Georgia"/>
          <w:szCs w:val="24"/>
        </w:rPr>
        <w:t xml:space="preserve">a köteteket az 5.6. pont szerinti jegyzék sorrendjében csomagolja, és a csomagoláson rögzíti e jegyzék egy másolatát. </w:t>
      </w:r>
    </w:p>
    <w:p w14:paraId="1B70DD85" w14:textId="6F91DDEA" w:rsidR="00BE203F" w:rsidRPr="00CD03B7" w:rsidRDefault="00BC3635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Eladó </w:t>
      </w:r>
      <w:r w:rsidR="00BE203F" w:rsidRPr="00CD03B7">
        <w:rPr>
          <w:rFonts w:ascii="Georgia" w:hAnsi="Georgia"/>
          <w:szCs w:val="24"/>
        </w:rPr>
        <w:t>olyan csomagolásban szállít</w:t>
      </w:r>
      <w:r w:rsidR="00A26BD6" w:rsidRPr="00CD03B7">
        <w:rPr>
          <w:rFonts w:ascii="Georgia" w:hAnsi="Georgia"/>
          <w:szCs w:val="24"/>
        </w:rPr>
        <w:t xml:space="preserve">ja a köteteket, </w:t>
      </w:r>
      <w:r w:rsidR="00BE203F" w:rsidRPr="00CD03B7">
        <w:rPr>
          <w:rFonts w:ascii="Georgia" w:hAnsi="Georgia"/>
          <w:szCs w:val="24"/>
        </w:rPr>
        <w:t>amely alkalmas azok épségének megóvására a szállítás és tárolás alatt</w:t>
      </w:r>
      <w:r w:rsidR="00A26BD6" w:rsidRPr="00CD03B7">
        <w:rPr>
          <w:rFonts w:ascii="Georgia" w:hAnsi="Georgia"/>
          <w:szCs w:val="24"/>
        </w:rPr>
        <w:t xml:space="preserve">. </w:t>
      </w:r>
    </w:p>
    <w:p w14:paraId="4C2FC55D" w14:textId="6C9E0E36" w:rsidR="00823C25" w:rsidRPr="00CD03B7" w:rsidRDefault="00823C25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Az Eladó kötelezettséget vállal arra, </w:t>
      </w:r>
      <w:r w:rsidR="00BC3635" w:rsidRPr="00CD03B7">
        <w:rPr>
          <w:rFonts w:ascii="Georgia" w:hAnsi="Georgia"/>
          <w:szCs w:val="24"/>
        </w:rPr>
        <w:t xml:space="preserve">hogy </w:t>
      </w:r>
      <w:r w:rsidR="00490D2B" w:rsidRPr="00CD03B7">
        <w:rPr>
          <w:rFonts w:ascii="Georgia" w:hAnsi="Georgia"/>
          <w:szCs w:val="24"/>
        </w:rPr>
        <w:t xml:space="preserve">a </w:t>
      </w:r>
      <w:r w:rsidRPr="00CD03B7">
        <w:rPr>
          <w:rFonts w:ascii="Georgia" w:hAnsi="Georgia"/>
          <w:szCs w:val="24"/>
        </w:rPr>
        <w:t>kötetek tervezett szállításának időpontját legalább 7 naptári nappal megelőzően, a Vevő kapcsolattartói részére e-mailben bejelenti a szállítás tervezett időpontját, valamint a szállítandó köteteket a Szerződés 1</w:t>
      </w:r>
      <w:del w:id="74" w:author="Modositas" w:date="2017-09-15T10:54:00Z">
        <w:r w:rsidRPr="00EF24C0">
          <w:rPr>
            <w:rFonts w:ascii="Georgia" w:hAnsi="Georgia"/>
            <w:szCs w:val="24"/>
          </w:rPr>
          <w:delText>-2.</w:delText>
        </w:r>
      </w:del>
      <w:ins w:id="75" w:author="Modositas" w:date="2017-09-15T10:54:00Z">
        <w:r w:rsidR="00C8498B" w:rsidRPr="00CD03B7">
          <w:rPr>
            <w:rFonts w:ascii="Georgia" w:hAnsi="Georgia"/>
            <w:szCs w:val="24"/>
          </w:rPr>
          <w:t xml:space="preserve">. sz., </w:t>
        </w:r>
        <w:r w:rsidRPr="00CD03B7">
          <w:rPr>
            <w:rFonts w:ascii="Georgia" w:hAnsi="Georgia"/>
            <w:szCs w:val="24"/>
          </w:rPr>
          <w:t>2.</w:t>
        </w:r>
        <w:r w:rsidR="00C8498B" w:rsidRPr="00CD03B7">
          <w:rPr>
            <w:rFonts w:ascii="Georgia" w:hAnsi="Georgia"/>
            <w:szCs w:val="24"/>
          </w:rPr>
          <w:t xml:space="preserve"> sz. és 2/A sz.</w:t>
        </w:r>
      </w:ins>
      <w:r w:rsidRPr="00CD03B7">
        <w:rPr>
          <w:rFonts w:ascii="Georgia" w:hAnsi="Georgia"/>
          <w:szCs w:val="24"/>
        </w:rPr>
        <w:t xml:space="preserve"> melléklete alapján készített, az egységárakat is tartalmazó</w:t>
      </w:r>
      <w:r w:rsidR="00BC3635" w:rsidRPr="00CD03B7">
        <w:rPr>
          <w:rFonts w:ascii="Georgia" w:hAnsi="Georgia"/>
          <w:szCs w:val="24"/>
        </w:rPr>
        <w:t xml:space="preserve"> </w:t>
      </w:r>
      <w:r w:rsidRPr="00CD03B7">
        <w:rPr>
          <w:rFonts w:ascii="Georgia" w:hAnsi="Georgia"/>
          <w:szCs w:val="24"/>
        </w:rPr>
        <w:t xml:space="preserve">jegyzékkel. </w:t>
      </w:r>
      <w:del w:id="76" w:author="Modositas" w:date="2017-09-15T10:54:00Z">
        <w:r w:rsidR="00BC3635" w:rsidRPr="00EF24C0">
          <w:rPr>
            <w:rFonts w:ascii="Georgia" w:hAnsi="Georgia"/>
            <w:szCs w:val="24"/>
          </w:rPr>
          <w:delText xml:space="preserve">A 2. </w:delText>
        </w:r>
      </w:del>
      <w:ins w:id="77" w:author="Modositas" w:date="2017-09-15T10:54:00Z">
        <w:r w:rsidR="00C8498B" w:rsidRPr="00CD03B7">
          <w:rPr>
            <w:rFonts w:ascii="Georgia" w:hAnsi="Georgia"/>
            <w:szCs w:val="24"/>
          </w:rPr>
          <w:t>Az egyes</w:t>
        </w:r>
        <w:r w:rsidR="00BC3635" w:rsidRPr="00CD03B7">
          <w:rPr>
            <w:rFonts w:ascii="Georgia" w:hAnsi="Georgia"/>
            <w:szCs w:val="24"/>
          </w:rPr>
          <w:t>. melléklet</w:t>
        </w:r>
        <w:r w:rsidR="00C8498B" w:rsidRPr="00CD03B7">
          <w:rPr>
            <w:rFonts w:ascii="Georgia" w:hAnsi="Georgia"/>
            <w:szCs w:val="24"/>
          </w:rPr>
          <w:t>ek</w:t>
        </w:r>
        <w:r w:rsidR="00BC3635" w:rsidRPr="00CD03B7">
          <w:rPr>
            <w:rFonts w:ascii="Georgia" w:hAnsi="Georgia"/>
            <w:szCs w:val="24"/>
          </w:rPr>
          <w:t>ben</w:t>
        </w:r>
      </w:ins>
      <w:moveFromRangeStart w:id="78" w:author="Modositas" w:date="2017-09-15T10:54:00Z" w:name="move493236220"/>
      <w:moveFrom w:id="79" w:author="Modositas" w:date="2017-09-15T10:54:00Z">
        <w:r w:rsidR="00FC747D" w:rsidRPr="00CD03B7">
          <w:rPr>
            <w:rFonts w:ascii="Georgia" w:hAnsi="Georgia"/>
            <w:szCs w:val="24"/>
          </w:rPr>
          <w:t xml:space="preserve">sz. </w:t>
        </w:r>
      </w:moveFrom>
      <w:moveFromRangeEnd w:id="78"/>
      <w:del w:id="80" w:author="Modositas" w:date="2017-09-15T10:54:00Z">
        <w:r w:rsidR="00BC3635" w:rsidRPr="00EF24C0">
          <w:rPr>
            <w:rFonts w:ascii="Georgia" w:hAnsi="Georgia"/>
            <w:szCs w:val="24"/>
          </w:rPr>
          <w:delText>mellékletben</w:delText>
        </w:r>
      </w:del>
      <w:r w:rsidR="00BC3635" w:rsidRPr="00CD03B7">
        <w:rPr>
          <w:rFonts w:ascii="Georgia" w:hAnsi="Georgia"/>
          <w:szCs w:val="24"/>
        </w:rPr>
        <w:t xml:space="preserve"> felsorolt kötetek </w:t>
      </w:r>
      <w:del w:id="81" w:author="Modositas" w:date="2017-09-15T10:54:00Z">
        <w:r w:rsidR="00BC3635" w:rsidRPr="00EF24C0">
          <w:rPr>
            <w:rFonts w:ascii="Georgia" w:hAnsi="Georgia"/>
            <w:szCs w:val="24"/>
          </w:rPr>
          <w:delText>3.4. pont alapján</w:delText>
        </w:r>
      </w:del>
      <w:ins w:id="82" w:author="Modositas" w:date="2017-09-15T10:54:00Z">
        <w:r w:rsidR="00C8498B" w:rsidRPr="00CD03B7">
          <w:rPr>
            <w:rFonts w:ascii="Georgia" w:hAnsi="Georgia"/>
            <w:szCs w:val="24"/>
          </w:rPr>
          <w:t>egy alkalommal</w:t>
        </w:r>
      </w:ins>
      <w:r w:rsidR="00C8498B" w:rsidRPr="00CD03B7">
        <w:rPr>
          <w:rFonts w:ascii="Georgia" w:hAnsi="Georgia"/>
          <w:szCs w:val="24"/>
        </w:rPr>
        <w:t xml:space="preserve"> történő </w:t>
      </w:r>
      <w:r w:rsidR="00BC3635" w:rsidRPr="00CD03B7">
        <w:rPr>
          <w:rFonts w:ascii="Georgia" w:hAnsi="Georgia"/>
          <w:szCs w:val="24"/>
        </w:rPr>
        <w:t xml:space="preserve">szállítása esetén </w:t>
      </w:r>
      <w:ins w:id="83" w:author="Modositas" w:date="2017-09-15T10:54:00Z">
        <w:r w:rsidR="00C8498B" w:rsidRPr="00CD03B7">
          <w:rPr>
            <w:rFonts w:ascii="Georgia" w:hAnsi="Georgia"/>
            <w:szCs w:val="24"/>
          </w:rPr>
          <w:t xml:space="preserve">mellékletenként </w:t>
        </w:r>
      </w:ins>
      <w:r w:rsidR="00BC3635" w:rsidRPr="00CD03B7">
        <w:rPr>
          <w:rFonts w:ascii="Georgia" w:hAnsi="Georgia"/>
          <w:szCs w:val="24"/>
        </w:rPr>
        <w:t xml:space="preserve">külön jegyzék </w:t>
      </w:r>
      <w:r w:rsidR="00C8498B" w:rsidRPr="00CD03B7">
        <w:rPr>
          <w:rFonts w:ascii="Georgia" w:hAnsi="Georgia"/>
          <w:szCs w:val="24"/>
        </w:rPr>
        <w:t>készítése</w:t>
      </w:r>
      <w:ins w:id="84" w:author="Modositas" w:date="2017-09-15T10:54:00Z">
        <w:r w:rsidR="00C8498B" w:rsidRPr="00CD03B7">
          <w:rPr>
            <w:rFonts w:ascii="Georgia" w:hAnsi="Georgia"/>
            <w:szCs w:val="24"/>
          </w:rPr>
          <w:t xml:space="preserve"> és külön csomagolás</w:t>
        </w:r>
      </w:ins>
      <w:r w:rsidR="00C8498B" w:rsidRPr="00CD03B7">
        <w:rPr>
          <w:rFonts w:ascii="Georgia" w:hAnsi="Georgia"/>
          <w:szCs w:val="24"/>
        </w:rPr>
        <w:t xml:space="preserve"> </w:t>
      </w:r>
      <w:r w:rsidR="00BC3635" w:rsidRPr="00CD03B7">
        <w:rPr>
          <w:rFonts w:ascii="Georgia" w:hAnsi="Georgia"/>
          <w:szCs w:val="24"/>
        </w:rPr>
        <w:t xml:space="preserve">szükséges. </w:t>
      </w:r>
      <w:r w:rsidRPr="00CD03B7">
        <w:rPr>
          <w:rFonts w:ascii="Georgia" w:hAnsi="Georgia"/>
          <w:szCs w:val="24"/>
        </w:rPr>
        <w:t>A szállítás a Vevő e-mailben történő jóváhagyása alapján kezdhető meg a tervezett időpontban.</w:t>
      </w:r>
    </w:p>
    <w:p w14:paraId="1A3B5D4D" w14:textId="7BC31913" w:rsidR="00EC195E" w:rsidRPr="00CD03B7" w:rsidRDefault="00B65921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kötetek átadás-átvétele </w:t>
      </w:r>
      <w:r w:rsidR="00EC195E" w:rsidRPr="00CD03B7">
        <w:rPr>
          <w:rFonts w:ascii="Georgia" w:hAnsi="Georgia"/>
          <w:szCs w:val="24"/>
        </w:rPr>
        <w:t xml:space="preserve">a kötetek helyszínre szállítását követő </w:t>
      </w:r>
      <w:del w:id="85" w:author="Modositas" w:date="2017-09-15T10:54:00Z">
        <w:r w:rsidR="00490D2B" w:rsidRPr="00EF24C0">
          <w:rPr>
            <w:rFonts w:ascii="Georgia" w:hAnsi="Georgia"/>
            <w:szCs w:val="24"/>
          </w:rPr>
          <w:delText>….</w:delText>
        </w:r>
      </w:del>
      <w:ins w:id="86" w:author="Modositas" w:date="2017-09-15T10:54:00Z">
        <w:r w:rsidR="00231F8A" w:rsidRPr="00CD03B7">
          <w:rPr>
            <w:rFonts w:ascii="Georgia" w:hAnsi="Georgia"/>
            <w:szCs w:val="24"/>
          </w:rPr>
          <w:t>15 naptári</w:t>
        </w:r>
      </w:ins>
      <w:r w:rsidR="00EC195E" w:rsidRPr="00CD03B7">
        <w:rPr>
          <w:rFonts w:ascii="Georgia" w:hAnsi="Georgia"/>
          <w:szCs w:val="24"/>
        </w:rPr>
        <w:t xml:space="preserve"> napon belül</w:t>
      </w:r>
      <w:del w:id="87" w:author="Modositas" w:date="2017-09-15T10:54:00Z">
        <w:r w:rsidR="00EC195E" w:rsidRPr="00EF24C0">
          <w:rPr>
            <w:rFonts w:ascii="Georgia" w:hAnsi="Georgia"/>
            <w:szCs w:val="24"/>
          </w:rPr>
          <w:delText xml:space="preserve"> </w:delText>
        </w:r>
      </w:del>
      <w:r w:rsidR="00490D2B" w:rsidRPr="00CD03B7">
        <w:rPr>
          <w:rFonts w:ascii="Georgia" w:hAnsi="Georgia"/>
          <w:szCs w:val="24"/>
        </w:rPr>
        <w:t xml:space="preserve">, </w:t>
      </w:r>
      <w:r w:rsidRPr="00CD03B7">
        <w:rPr>
          <w:rFonts w:ascii="Georgia" w:hAnsi="Georgia"/>
          <w:szCs w:val="24"/>
        </w:rPr>
        <w:t>az előző pontban említett jegyzék alapján</w:t>
      </w:r>
      <w:r w:rsidR="00490D2B" w:rsidRPr="00CD03B7">
        <w:rPr>
          <w:rFonts w:ascii="Georgia" w:hAnsi="Georgia"/>
          <w:szCs w:val="24"/>
        </w:rPr>
        <w:t xml:space="preserve"> készült</w:t>
      </w:r>
      <w:r w:rsidRPr="00CD03B7">
        <w:rPr>
          <w:rFonts w:ascii="Georgia" w:hAnsi="Georgia"/>
          <w:szCs w:val="24"/>
        </w:rPr>
        <w:t xml:space="preserve">, </w:t>
      </w:r>
      <w:r w:rsidR="00EC195E" w:rsidRPr="00CD03B7">
        <w:rPr>
          <w:rFonts w:ascii="Georgia" w:hAnsi="Georgia"/>
          <w:szCs w:val="24"/>
        </w:rPr>
        <w:t xml:space="preserve">a mennyiségi és a látható hibákat is tartalmazó, tételes, </w:t>
      </w:r>
      <w:r w:rsidRPr="00CD03B7">
        <w:rPr>
          <w:rFonts w:ascii="Georgia" w:hAnsi="Georgia"/>
          <w:szCs w:val="24"/>
        </w:rPr>
        <w:t>mindkét fél által aláírt átadás-átvételi jegyzőkönyvvel történik.</w:t>
      </w:r>
    </w:p>
    <w:p w14:paraId="06A5D575" w14:textId="77777777" w:rsidR="00BC3635" w:rsidRPr="00EF24C0" w:rsidRDefault="00BC3635" w:rsidP="00BC3635">
      <w:pPr>
        <w:pStyle w:val="Listaszerbekezds"/>
        <w:tabs>
          <w:tab w:val="left" w:pos="1418"/>
        </w:tabs>
        <w:spacing w:line="276" w:lineRule="auto"/>
        <w:ind w:left="1418"/>
        <w:rPr>
          <w:del w:id="88" w:author="Modositas" w:date="2017-09-15T10:54:00Z"/>
          <w:rFonts w:ascii="Georgia" w:hAnsi="Georgia"/>
          <w:szCs w:val="24"/>
        </w:rPr>
      </w:pPr>
      <w:del w:id="89" w:author="Modositas" w:date="2017-09-15T10:54:00Z">
        <w:r w:rsidRPr="00EF24C0">
          <w:rPr>
            <w:rFonts w:ascii="Georgia" w:hAnsi="Georgia"/>
            <w:szCs w:val="24"/>
          </w:rPr>
          <w:delText>(A tárgyaláson kerül meghatározásra)</w:delText>
        </w:r>
      </w:del>
    </w:p>
    <w:p w14:paraId="38F3E05E" w14:textId="54930E97" w:rsidR="0033719E" w:rsidRPr="00CD03B7" w:rsidRDefault="00490D2B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 Vevő átvételkor ellenőrzi a kötetek minőségét a Szerződés 5.2. pontjában meghatározott szempontok alapján, és a nem megfelelő állapotú kötetek</w:t>
      </w:r>
      <w:r w:rsidR="0033719E" w:rsidRPr="00CD03B7">
        <w:rPr>
          <w:rFonts w:ascii="Georgia" w:hAnsi="Georgia"/>
          <w:szCs w:val="24"/>
        </w:rPr>
        <w:t xml:space="preserve"> átvételét megtagadja, és</w:t>
      </w:r>
      <w:r w:rsidRPr="00CD03B7">
        <w:rPr>
          <w:rFonts w:ascii="Georgia" w:hAnsi="Georgia"/>
          <w:szCs w:val="24"/>
        </w:rPr>
        <w:t xml:space="preserve"> </w:t>
      </w:r>
      <w:r w:rsidR="0033719E" w:rsidRPr="00CD03B7">
        <w:rPr>
          <w:rFonts w:ascii="Georgia" w:hAnsi="Georgia"/>
          <w:szCs w:val="24"/>
        </w:rPr>
        <w:t>az előző jegyzőkönyvben dokumentálva visszaadja az Eladónak</w:t>
      </w:r>
      <w:r w:rsidRPr="00CD03B7">
        <w:rPr>
          <w:rFonts w:ascii="Georgia" w:hAnsi="Georgia"/>
          <w:szCs w:val="24"/>
        </w:rPr>
        <w:t xml:space="preserve">. Az átvétel megtagadásának indokát az átadás-átvételi jegyzőkönyvben rögzíteni kell. </w:t>
      </w:r>
    </w:p>
    <w:p w14:paraId="60BFF401" w14:textId="50163665" w:rsidR="00EC195E" w:rsidRPr="00CD03B7" w:rsidRDefault="00EC195E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Amennyiben a kötet nem felel meg az 5.</w:t>
      </w:r>
      <w:r w:rsidR="00BE203F" w:rsidRPr="00CD03B7">
        <w:rPr>
          <w:rFonts w:ascii="Georgia" w:hAnsi="Georgia"/>
          <w:szCs w:val="24"/>
        </w:rPr>
        <w:t>2</w:t>
      </w:r>
      <w:r w:rsidRPr="00CD03B7">
        <w:rPr>
          <w:rFonts w:ascii="Georgia" w:hAnsi="Georgia"/>
          <w:szCs w:val="24"/>
        </w:rPr>
        <w:t>. pontban meghatározott követelményeknek, úgy annak átvételét a Vevő visszautasítja, és az átvétel megtagadásának indoka az érintett kötet pontos megjelölésével rögzítésre kerül az átadás-átvételi jegyzőkönyvben.</w:t>
      </w:r>
    </w:p>
    <w:p w14:paraId="2BAD15C0" w14:textId="77777777" w:rsidR="009300A0" w:rsidRPr="00CD03B7" w:rsidRDefault="009300A0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Az Eladó kötelezettséget vállal arra, hogy mindent megtesz azért, hogy szerződéses kötelezettségének eleget téve a szállítás során esetleg megsérülő, vagy az 5.2 pontban foglaltaknak egyéb okból nem megfelelő köteteket megfelelő állapotú – adott esetben más kiadású – példányokra cserélje. A kicserélés térítésmentes. Más kiadású kötet szállítására a Vevővel történt előzetes, írásbeli egyeztetés alapján van lehetőség.</w:t>
      </w:r>
    </w:p>
    <w:p w14:paraId="4799F869" w14:textId="22FA9E2E" w:rsidR="00EC195E" w:rsidRPr="00CD03B7" w:rsidRDefault="00EC195E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del w:id="90" w:author="Modositas" w:date="2017-09-15T10:54:00Z">
        <w:r w:rsidRPr="00EF24C0">
          <w:rPr>
            <w:rFonts w:ascii="Georgia" w:hAnsi="Georgia"/>
            <w:szCs w:val="24"/>
          </w:rPr>
          <w:delText>A minőségi</w:delText>
        </w:r>
      </w:del>
      <w:ins w:id="91" w:author="Modositas" w:date="2017-09-15T10:54:00Z">
        <w:r w:rsidRPr="00CD03B7">
          <w:rPr>
            <w:rFonts w:ascii="Georgia" w:hAnsi="Georgia"/>
            <w:szCs w:val="24"/>
          </w:rPr>
          <w:t>A</w:t>
        </w:r>
        <w:r w:rsidR="00BC223E">
          <w:rPr>
            <w:rFonts w:ascii="Georgia" w:hAnsi="Georgia"/>
            <w:szCs w:val="24"/>
          </w:rPr>
          <w:t>z</w:t>
        </w:r>
      </w:ins>
      <w:r w:rsidR="00BC223E">
        <w:rPr>
          <w:rFonts w:ascii="Georgia" w:hAnsi="Georgia"/>
          <w:szCs w:val="24"/>
        </w:rPr>
        <w:t xml:space="preserve"> </w:t>
      </w:r>
      <w:r w:rsidRPr="00CD03B7">
        <w:rPr>
          <w:rFonts w:ascii="Georgia" w:hAnsi="Georgia"/>
          <w:szCs w:val="24"/>
        </w:rPr>
        <w:t>átvétel során adott megrendelői nyilatkozat nem jelent lemondást a szavatossági igények későbbi érvényesítéséről.</w:t>
      </w:r>
      <w:r w:rsidR="009300A0" w:rsidRPr="00CD03B7">
        <w:rPr>
          <w:rFonts w:ascii="Georgia" w:hAnsi="Georgia"/>
          <w:szCs w:val="24"/>
        </w:rPr>
        <w:t xml:space="preserve"> Eladó szavatossági kötelezettsége alapján, a </w:t>
      </w:r>
      <w:r w:rsidRPr="00CD03B7">
        <w:rPr>
          <w:rFonts w:ascii="Georgia" w:hAnsi="Georgia"/>
          <w:szCs w:val="24"/>
        </w:rPr>
        <w:t>Vevő felszólít</w:t>
      </w:r>
      <w:r w:rsidR="009300A0" w:rsidRPr="00CD03B7">
        <w:rPr>
          <w:rFonts w:ascii="Georgia" w:hAnsi="Georgia"/>
          <w:szCs w:val="24"/>
        </w:rPr>
        <w:t xml:space="preserve">ása alapján köteles </w:t>
      </w:r>
      <w:r w:rsidRPr="00CD03B7">
        <w:rPr>
          <w:rFonts w:ascii="Georgia" w:hAnsi="Georgia"/>
          <w:szCs w:val="24"/>
        </w:rPr>
        <w:t>a hibás kötetek</w:t>
      </w:r>
      <w:r w:rsidR="00F775F2" w:rsidRPr="00CD03B7">
        <w:rPr>
          <w:rFonts w:ascii="Georgia" w:hAnsi="Georgia"/>
          <w:szCs w:val="24"/>
        </w:rPr>
        <w:t xml:space="preserve"> kicserélésére, ide nem értve az átvételt követő meghibásodás esetét.</w:t>
      </w:r>
    </w:p>
    <w:p w14:paraId="32840FF7" w14:textId="77777777" w:rsidR="00B65921" w:rsidRPr="00CD03B7" w:rsidRDefault="00B65921" w:rsidP="00592252">
      <w:pPr>
        <w:spacing w:line="276" w:lineRule="auto"/>
        <w:ind w:left="709"/>
        <w:rPr>
          <w:rFonts w:ascii="Georgia" w:hAnsi="Georgia"/>
          <w:szCs w:val="24"/>
        </w:rPr>
      </w:pPr>
    </w:p>
    <w:p w14:paraId="3FEA2819" w14:textId="77777777" w:rsidR="00405BF6" w:rsidRPr="00CD03B7" w:rsidRDefault="00405BF6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t>Fizetési feltételek</w:t>
      </w:r>
    </w:p>
    <w:p w14:paraId="341649BA" w14:textId="77777777" w:rsidR="006A191F" w:rsidRPr="00CD03B7" w:rsidRDefault="006A191F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vevő előlegfizetést nem teljesít. </w:t>
      </w:r>
    </w:p>
    <w:p w14:paraId="55322EC6" w14:textId="3C0EFB40" w:rsidR="006A191F" w:rsidRPr="00CD03B7" w:rsidRDefault="006A191F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Számla kiállításra az 5.</w:t>
      </w:r>
      <w:r w:rsidR="001C6ACE" w:rsidRPr="00CD03B7">
        <w:rPr>
          <w:rFonts w:ascii="Georgia" w:hAnsi="Georgia"/>
          <w:szCs w:val="24"/>
        </w:rPr>
        <w:t>7</w:t>
      </w:r>
      <w:r w:rsidRPr="00CD03B7">
        <w:rPr>
          <w:rFonts w:ascii="Georgia" w:hAnsi="Georgia"/>
          <w:szCs w:val="24"/>
        </w:rPr>
        <w:t>. pont szerinti átadás-átvételi jegyzőkönyv</w:t>
      </w:r>
      <w:r w:rsidR="004B67C8" w:rsidRPr="00CD03B7">
        <w:rPr>
          <w:rFonts w:ascii="Georgia" w:hAnsi="Georgia"/>
          <w:szCs w:val="24"/>
        </w:rPr>
        <w:t>ek</w:t>
      </w:r>
      <w:r w:rsidRPr="00CD03B7">
        <w:rPr>
          <w:rFonts w:ascii="Georgia" w:hAnsi="Georgia"/>
          <w:szCs w:val="24"/>
        </w:rPr>
        <w:t xml:space="preserve"> alapján kerülhet sor.</w:t>
      </w:r>
    </w:p>
    <w:p w14:paraId="4CE6B261" w14:textId="7E06C346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számlákat minden esetben az általános forgalmi adóról szóló törvénynek, a teljesítéskor hatályos rendelkezései alapján kell kiállítani. </w:t>
      </w:r>
      <w:ins w:id="92" w:author="Modositas" w:date="2017-09-15T10:54:00Z">
        <w:r w:rsidR="00A34C3D" w:rsidRPr="00CD03B7">
          <w:rPr>
            <w:rFonts w:ascii="Georgia" w:hAnsi="Georgia"/>
            <w:szCs w:val="24"/>
          </w:rPr>
          <w:t>A számlát HUF devizanemben szükséges kiállítani, a számlán soronként kell feltüntetni a könyv címét, a nettó árat, az ÁFA összegét és a bruttó árat oly módon, hogy a számlára az ajánlatkérő utólag a kötetek leltári számát is fel tudja vezetni.</w:t>
        </w:r>
      </w:ins>
    </w:p>
    <w:p w14:paraId="49561EAF" w14:textId="6621DFE3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 Vevő kizárólag a jelen szerződésben foglaltaknak és az általános forgalmi adóról szóló törvény rendelkezéseinek megfelelően</w:t>
      </w:r>
      <w:r w:rsidR="00763DD0" w:rsidRPr="00CD03B7">
        <w:rPr>
          <w:rFonts w:ascii="Georgia" w:hAnsi="Georgia"/>
          <w:szCs w:val="24"/>
        </w:rPr>
        <w:t xml:space="preserve"> kiállított</w:t>
      </w:r>
      <w:r w:rsidRPr="00CD03B7">
        <w:rPr>
          <w:rFonts w:ascii="Georgia" w:hAnsi="Georgia"/>
          <w:szCs w:val="24"/>
        </w:rPr>
        <w:t>, eredeti, papír alap</w:t>
      </w:r>
      <w:r w:rsidR="00763DD0" w:rsidRPr="00CD03B7">
        <w:rPr>
          <w:rFonts w:ascii="Georgia" w:hAnsi="Georgia"/>
          <w:szCs w:val="24"/>
        </w:rPr>
        <w:t>ú</w:t>
      </w:r>
      <w:r w:rsidRPr="00CD03B7">
        <w:rPr>
          <w:rFonts w:ascii="Georgia" w:hAnsi="Georgia"/>
          <w:szCs w:val="24"/>
        </w:rPr>
        <w:t xml:space="preserve"> számla alapján teljesít fizetést.</w:t>
      </w:r>
    </w:p>
    <w:p w14:paraId="011D2D25" w14:textId="408BAF8E" w:rsidR="00763DD0" w:rsidRPr="00CD03B7" w:rsidRDefault="00763DD0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számlán a vevő nevét, címét és adószámát a következők szerint kell feltüntetni: </w:t>
      </w:r>
      <w:r w:rsidR="004B67C8" w:rsidRPr="00CD03B7">
        <w:rPr>
          <w:rFonts w:ascii="Georgia" w:hAnsi="Georgia"/>
          <w:szCs w:val="24"/>
        </w:rPr>
        <w:t>Országgyűlés Hivatala, 1055 Budapest, Kossuth L. tér 1-3., adószám: 15300014-2-41. A szála kézbesítési címe: Országgyűlés Hivatala Országgyűlési Könyvtár, 1055 Budapest</w:t>
      </w:r>
      <w:r w:rsidR="00C278C3" w:rsidRPr="00CD03B7">
        <w:rPr>
          <w:rFonts w:ascii="Georgia" w:hAnsi="Georgia"/>
          <w:szCs w:val="24"/>
        </w:rPr>
        <w:t>, Kossuth L. tér 1-3.</w:t>
      </w:r>
    </w:p>
    <w:p w14:paraId="61182B88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Vevő a számlák tekintetében az adózás rendjéről szóló 2003. évi XCII. törvény 36/A §-36/B §-aiban foglaltak alkalmazásával köteles az ellenszolgáltatást teljesíteni.</w:t>
      </w:r>
    </w:p>
    <w:p w14:paraId="774AF37E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Az adózás rendjéről szóló 2003. évi XCII. törvény (Art.) 36/A §-a értelmében  – a havonta nettó módon számított 200.000,- forintot meghaladó kifizetésnél – a számlák kifizetésének feltétele a tényleges kifizetést megelőző 30 napnál nem régebben kelt nemlegesnek minősülő együttes adóigazolás eredeti példányának átadása, bemutatása, megküldése a Vevő részére. </w:t>
      </w:r>
    </w:p>
    <w:p w14:paraId="116C28FB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Amennyiben az Eladót - az Art. 36/B. §-a alkalmazásával - felvették a köztartozásmentes adózói adatbázisba, az adóigazolás benyújtása alól mindaddig mentesül, amíg szerepel az említett adatbázisban. </w:t>
      </w:r>
    </w:p>
    <w:p w14:paraId="7D6CD090" w14:textId="40BA44EE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Az általános forgalmi adóról szóló törvénynek megfelelően kiállított számla a Ptk. 6:130. § (1)-(2) bekezdéseiben előírtak szerint, a kézhezvételének napját követő 30 naptári napon belül kerül kifizetésre, az Eladó </w:t>
      </w:r>
      <w:r w:rsidR="00BD754B" w:rsidRPr="00CD03B7">
        <w:rPr>
          <w:rFonts w:ascii="Georgia" w:hAnsi="Georgia"/>
          <w:szCs w:val="24"/>
        </w:rPr>
        <w:t xml:space="preserve">cégkivonatában szereplő, a számlán feltüntetésre kerülő számlájára történő átutalással </w:t>
      </w:r>
      <w:r w:rsidRPr="00CD03B7">
        <w:rPr>
          <w:rFonts w:ascii="Georgia" w:hAnsi="Georgia"/>
          <w:szCs w:val="24"/>
        </w:rPr>
        <w:t>Az adóigazolás késedelmes rendelkezésre bocsátása esetén a fizetési határidőt az adóigazolás átvételétől kell számítani.</w:t>
      </w:r>
    </w:p>
    <w:p w14:paraId="528A2B08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Késedelmes teljesítés esetén Vevő a Ptk. 6:155. §-ában meghatározott késedelmi kamat fizetésére köteles.</w:t>
      </w:r>
    </w:p>
    <w:p w14:paraId="19A1C287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Az Eladó </w:t>
      </w:r>
      <w:bookmarkStart w:id="93" w:name="_Toc389741997"/>
      <w:r w:rsidRPr="00CD03B7">
        <w:rPr>
          <w:rFonts w:ascii="Georgia" w:hAnsi="Georgia"/>
          <w:szCs w:val="24"/>
        </w:rPr>
        <w:t>a Kbt. 136. § (1) bekezdése alapján kötelezettséget vállal arra, hogy</w:t>
      </w:r>
      <w:bookmarkEnd w:id="93"/>
      <w:r w:rsidRPr="00CD03B7">
        <w:rPr>
          <w:rFonts w:ascii="Georgia" w:hAnsi="Georgia"/>
          <w:szCs w:val="24"/>
        </w:rPr>
        <w:t xml:space="preserve"> </w:t>
      </w:r>
    </w:p>
    <w:p w14:paraId="6DB068BE" w14:textId="77777777" w:rsidR="00405BF6" w:rsidRPr="00CD03B7" w:rsidRDefault="00405BF6" w:rsidP="00592252">
      <w:pPr>
        <w:pStyle w:val="Listaszerbekezds"/>
        <w:numPr>
          <w:ilvl w:val="0"/>
          <w:numId w:val="5"/>
        </w:numPr>
        <w:spacing w:line="276" w:lineRule="auto"/>
        <w:rPr>
          <w:rFonts w:ascii="Georgia" w:hAnsi="Georgia"/>
          <w:szCs w:val="24"/>
        </w:rPr>
      </w:pPr>
      <w:bookmarkStart w:id="94" w:name="_Toc389741998"/>
      <w:r w:rsidRPr="00CD03B7">
        <w:rPr>
          <w:rFonts w:ascii="Georgia" w:hAnsi="Georgia"/>
          <w:szCs w:val="24"/>
        </w:rPr>
        <w:t xml:space="preserve">nem fizet, illetve számol el a szerződés teljesítésével összefüggésben olyan költségeket, amelyek a Kbt. 62. § (1) bekezdés </w:t>
      </w:r>
      <w:r w:rsidRPr="00CD03B7">
        <w:rPr>
          <w:rFonts w:ascii="Georgia" w:hAnsi="Georgia"/>
          <w:i/>
          <w:szCs w:val="24"/>
        </w:rPr>
        <w:t xml:space="preserve">k) </w:t>
      </w:r>
      <w:r w:rsidRPr="00CD03B7">
        <w:rPr>
          <w:rFonts w:ascii="Georgia" w:hAnsi="Georgia"/>
          <w:szCs w:val="24"/>
        </w:rPr>
        <w:t xml:space="preserve">pont </w:t>
      </w:r>
      <w:r w:rsidRPr="00CD03B7">
        <w:rPr>
          <w:rFonts w:ascii="Georgia" w:hAnsi="Georgia"/>
          <w:i/>
          <w:iCs/>
          <w:szCs w:val="24"/>
        </w:rPr>
        <w:t xml:space="preserve">ka)-kb) </w:t>
      </w:r>
      <w:r w:rsidRPr="00CD03B7">
        <w:rPr>
          <w:rFonts w:ascii="Georgia" w:hAnsi="Georgia"/>
          <w:szCs w:val="24"/>
        </w:rPr>
        <w:t xml:space="preserve">alpontja szerinti feltételeknek nem megfelelő társaság tekintetében </w:t>
      </w:r>
      <w:r w:rsidRPr="00CD03B7">
        <w:rPr>
          <w:rFonts w:ascii="Georgia" w:hAnsi="Georgia"/>
          <w:szCs w:val="24"/>
        </w:rPr>
        <w:lastRenderedPageBreak/>
        <w:t>merülnek fel, és amelyek az Eladó adóköteles jövedelmének csökkentésére alkalmasak;</w:t>
      </w:r>
    </w:p>
    <w:p w14:paraId="23AF279A" w14:textId="77777777" w:rsidR="00405BF6" w:rsidRPr="00CD03B7" w:rsidRDefault="00405BF6" w:rsidP="00592252">
      <w:pPr>
        <w:pStyle w:val="Listaszerbekezds"/>
        <w:numPr>
          <w:ilvl w:val="0"/>
          <w:numId w:val="5"/>
        </w:numPr>
        <w:spacing w:line="276" w:lineRule="auto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 szerződés teljesítésének teljes időtartama alatt tulajdonosi szerkezetét a Vevő számára megismerhetővé teszi és a Kbt. 143. § (3) bekezdése szerinti ügyletekről a Vevőt haladéktalanul értesíti.</w:t>
      </w:r>
    </w:p>
    <w:bookmarkEnd w:id="94"/>
    <w:p w14:paraId="02C4D4BD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12D570E5" w14:textId="77777777" w:rsidR="00336A90" w:rsidRPr="00CD03B7" w:rsidRDefault="00336A90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t>Teljesítési biztosíték</w:t>
      </w:r>
    </w:p>
    <w:p w14:paraId="661FF2DF" w14:textId="064B8AD4" w:rsidR="00336A90" w:rsidRPr="00CD03B7" w:rsidRDefault="00336A90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</w:t>
      </w:r>
      <w:r w:rsidR="00FE7A8B" w:rsidRPr="00CD03B7">
        <w:rPr>
          <w:rFonts w:ascii="Georgia" w:hAnsi="Georgia"/>
          <w:szCs w:val="24"/>
        </w:rPr>
        <w:t>Vev</w:t>
      </w:r>
      <w:r w:rsidRPr="00CD03B7">
        <w:rPr>
          <w:rFonts w:ascii="Georgia" w:hAnsi="Georgia"/>
          <w:szCs w:val="24"/>
        </w:rPr>
        <w:t xml:space="preserve">ő a szerződés teljesítésének elmaradásával kapcsolatos igények biztosítékaként a Kbt. 134. § (1)-(2) bekezdései alapján </w:t>
      </w:r>
      <w:r w:rsidR="00FE7A8B" w:rsidRPr="00CD03B7">
        <w:rPr>
          <w:rFonts w:ascii="Georgia" w:hAnsi="Georgia"/>
          <w:szCs w:val="24"/>
        </w:rPr>
        <w:t>a 4.2. pontban feltüntetett</w:t>
      </w:r>
      <w:r w:rsidRPr="00CD03B7">
        <w:rPr>
          <w:rFonts w:ascii="Georgia" w:hAnsi="Georgia"/>
          <w:szCs w:val="24"/>
        </w:rPr>
        <w:t xml:space="preserve">, általános forgalmi adó nélkül számított </w:t>
      </w:r>
      <w:r w:rsidR="00FE7A8B" w:rsidRPr="00CD03B7">
        <w:rPr>
          <w:rFonts w:ascii="Georgia" w:hAnsi="Georgia"/>
          <w:szCs w:val="24"/>
        </w:rPr>
        <w:t>ellenérték</w:t>
      </w:r>
      <w:r w:rsidRPr="00CD03B7">
        <w:rPr>
          <w:rFonts w:ascii="Georgia" w:hAnsi="Georgia"/>
          <w:szCs w:val="24"/>
        </w:rPr>
        <w:t xml:space="preserve"> 5%-ának megfelelő, azaz </w:t>
      </w:r>
      <w:r w:rsidR="00FE7A8B" w:rsidRPr="00CD03B7">
        <w:rPr>
          <w:rFonts w:ascii="Georgia" w:hAnsi="Georgia"/>
          <w:szCs w:val="24"/>
        </w:rPr>
        <w:t>…………….</w:t>
      </w:r>
      <w:r w:rsidRPr="00CD03B7">
        <w:rPr>
          <w:rFonts w:ascii="Georgia" w:hAnsi="Georgia"/>
          <w:szCs w:val="24"/>
        </w:rPr>
        <w:t xml:space="preserve">.- Ft összegű </w:t>
      </w:r>
      <w:r w:rsidR="00FE7A8B" w:rsidRPr="00CD03B7">
        <w:rPr>
          <w:rFonts w:ascii="Georgia" w:hAnsi="Georgia"/>
          <w:szCs w:val="24"/>
        </w:rPr>
        <w:t xml:space="preserve">teljesítési </w:t>
      </w:r>
      <w:r w:rsidRPr="00CD03B7">
        <w:rPr>
          <w:rFonts w:ascii="Georgia" w:hAnsi="Georgia"/>
          <w:szCs w:val="24"/>
        </w:rPr>
        <w:t xml:space="preserve">biztosítékot köt ki. </w:t>
      </w:r>
    </w:p>
    <w:p w14:paraId="72B5549D" w14:textId="039318CA" w:rsidR="00336A90" w:rsidRPr="00CD03B7" w:rsidRDefault="00336A90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biztosíték érvényességi ideje 2018. </w:t>
      </w:r>
      <w:del w:id="95" w:author="Modositas" w:date="2017-09-15T10:54:00Z">
        <w:r w:rsidR="00F7326D" w:rsidRPr="00EF24C0">
          <w:rPr>
            <w:rFonts w:ascii="Georgia" w:hAnsi="Georgia"/>
            <w:szCs w:val="24"/>
          </w:rPr>
          <w:delText>május</w:delText>
        </w:r>
        <w:r w:rsidRPr="00EF24C0">
          <w:rPr>
            <w:rFonts w:ascii="Georgia" w:hAnsi="Georgia"/>
            <w:szCs w:val="24"/>
          </w:rPr>
          <w:delText xml:space="preserve"> 31</w:delText>
        </w:r>
      </w:del>
      <w:ins w:id="96" w:author="Modositas" w:date="2017-09-15T10:54:00Z">
        <w:r w:rsidR="009D6190" w:rsidRPr="00CD03B7">
          <w:rPr>
            <w:rFonts w:ascii="Georgia" w:hAnsi="Georgia"/>
            <w:szCs w:val="24"/>
          </w:rPr>
          <w:t>június</w:t>
        </w:r>
        <w:r w:rsidRPr="00CD03B7">
          <w:rPr>
            <w:rFonts w:ascii="Georgia" w:hAnsi="Georgia"/>
            <w:szCs w:val="24"/>
          </w:rPr>
          <w:t xml:space="preserve"> 3</w:t>
        </w:r>
        <w:r w:rsidR="009D6190" w:rsidRPr="00CD03B7">
          <w:rPr>
            <w:rFonts w:ascii="Georgia" w:hAnsi="Georgia"/>
            <w:szCs w:val="24"/>
          </w:rPr>
          <w:t>0</w:t>
        </w:r>
      </w:ins>
      <w:r w:rsidRPr="00CD03B7">
        <w:rPr>
          <w:rFonts w:ascii="Georgia" w:hAnsi="Georgia"/>
          <w:szCs w:val="24"/>
        </w:rPr>
        <w:t>.</w:t>
      </w:r>
    </w:p>
    <w:p w14:paraId="317BF1B0" w14:textId="3EC776C6" w:rsidR="00336A90" w:rsidRPr="00CD03B7" w:rsidRDefault="00336A90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biztosíték </w:t>
      </w:r>
      <w:r w:rsidR="00FE7A8B" w:rsidRPr="00CD03B7">
        <w:rPr>
          <w:rFonts w:ascii="Georgia" w:hAnsi="Georgia"/>
          <w:szCs w:val="24"/>
        </w:rPr>
        <w:t>az Eladó</w:t>
      </w:r>
      <w:r w:rsidRPr="00CD03B7">
        <w:rPr>
          <w:rFonts w:ascii="Georgia" w:hAnsi="Georgia"/>
          <w:szCs w:val="24"/>
        </w:rPr>
        <w:t xml:space="preserve"> választása szerint teljesíthető</w:t>
      </w:r>
    </w:p>
    <w:p w14:paraId="7AF3C114" w14:textId="77777777" w:rsidR="00336A90" w:rsidRPr="00CD03B7" w:rsidRDefault="00336A90" w:rsidP="0013001F">
      <w:pPr>
        <w:pStyle w:val="Listaszerbekezds"/>
        <w:numPr>
          <w:ilvl w:val="0"/>
          <w:numId w:val="15"/>
        </w:numPr>
        <w:spacing w:line="276" w:lineRule="auto"/>
        <w:contextualSpacing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óvadékként az előírt pénzösszegnek az ajánlatkérőként szerződő félnek a Szerződés 1. oldalán feltüntetett számlájára történő átutalással, vagy</w:t>
      </w:r>
    </w:p>
    <w:p w14:paraId="74431BCA" w14:textId="77777777" w:rsidR="00336A90" w:rsidRPr="00CD03B7" w:rsidRDefault="00336A90" w:rsidP="0013001F">
      <w:pPr>
        <w:pStyle w:val="Listaszerbekezds"/>
        <w:numPr>
          <w:ilvl w:val="0"/>
          <w:numId w:val="15"/>
        </w:numPr>
        <w:spacing w:line="276" w:lineRule="auto"/>
        <w:contextualSpacing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pénzügyi intézmény vagy biztosító által vállalt garancia vagy készfizető kezesség biztosításával, vagy</w:t>
      </w:r>
    </w:p>
    <w:p w14:paraId="4D8E1A94" w14:textId="77777777" w:rsidR="00336A90" w:rsidRPr="00CD03B7" w:rsidRDefault="00336A90" w:rsidP="0013001F">
      <w:pPr>
        <w:pStyle w:val="Listaszerbekezds"/>
        <w:numPr>
          <w:ilvl w:val="0"/>
          <w:numId w:val="15"/>
        </w:numPr>
        <w:spacing w:line="276" w:lineRule="auto"/>
        <w:contextualSpacing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biztosítási szerződés alapján kiállított – készfizető kezességvállalást tartalmazó – kötelezvénnyel.</w:t>
      </w:r>
    </w:p>
    <w:p w14:paraId="5F9E85E4" w14:textId="6247B4E3" w:rsidR="00336A90" w:rsidRPr="00CD03B7" w:rsidRDefault="00336A90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biztosítéknak feltétel nélkülinek, visszavonhatatlannak, a </w:t>
      </w:r>
      <w:r w:rsidR="00FE7A8B" w:rsidRPr="00CD03B7">
        <w:rPr>
          <w:rFonts w:ascii="Georgia" w:hAnsi="Georgia"/>
          <w:szCs w:val="24"/>
        </w:rPr>
        <w:t>Vevő</w:t>
      </w:r>
      <w:r w:rsidRPr="00CD03B7">
        <w:rPr>
          <w:rFonts w:ascii="Georgia" w:hAnsi="Georgia"/>
          <w:szCs w:val="24"/>
        </w:rPr>
        <w:t xml:space="preserve"> számára formáját és tartalmát tekintve elfogadhatónak, a jelen Szerződésben meghatározott feltételeknek megfelelőnek kell lennie.</w:t>
      </w:r>
    </w:p>
    <w:p w14:paraId="5F836BC5" w14:textId="49C95B57" w:rsidR="00336A90" w:rsidRPr="00CD03B7" w:rsidRDefault="00336A90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biztosítékról szóló, </w:t>
      </w:r>
      <w:r w:rsidR="00FE7A8B" w:rsidRPr="00CD03B7">
        <w:rPr>
          <w:rFonts w:ascii="Georgia" w:hAnsi="Georgia"/>
          <w:szCs w:val="24"/>
        </w:rPr>
        <w:t>az Eladó</w:t>
      </w:r>
      <w:r w:rsidRPr="00CD03B7">
        <w:rPr>
          <w:rFonts w:ascii="Georgia" w:hAnsi="Georgia"/>
          <w:szCs w:val="24"/>
        </w:rPr>
        <w:t xml:space="preserve"> által a szerződéskötéskor átadott eredeti okmány a szerződés </w:t>
      </w:r>
      <w:r w:rsidR="00F7326D" w:rsidRPr="00CD03B7">
        <w:rPr>
          <w:rFonts w:ascii="Georgia" w:hAnsi="Georgia"/>
          <w:szCs w:val="24"/>
        </w:rPr>
        <w:t>3</w:t>
      </w:r>
      <w:r w:rsidRPr="00CD03B7">
        <w:rPr>
          <w:rFonts w:ascii="Georgia" w:hAnsi="Georgia"/>
          <w:szCs w:val="24"/>
        </w:rPr>
        <w:t>. számú mellékletévé válik.</w:t>
      </w:r>
    </w:p>
    <w:p w14:paraId="4FCA4CA4" w14:textId="03DB2786" w:rsidR="00336A90" w:rsidRPr="00CD03B7" w:rsidRDefault="00336A90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biztosíték igénybevételére a </w:t>
      </w:r>
      <w:r w:rsidR="00E7127A" w:rsidRPr="00CD03B7">
        <w:rPr>
          <w:rFonts w:ascii="Georgia" w:hAnsi="Georgia"/>
          <w:szCs w:val="24"/>
        </w:rPr>
        <w:t>Vevő</w:t>
      </w:r>
      <w:r w:rsidRPr="00CD03B7">
        <w:rPr>
          <w:rFonts w:ascii="Georgia" w:hAnsi="Georgia"/>
          <w:szCs w:val="24"/>
        </w:rPr>
        <w:t xml:space="preserve"> azokban az esetekben jogosult, amelyekben </w:t>
      </w:r>
      <w:r w:rsidR="00E7127A" w:rsidRPr="00CD03B7">
        <w:rPr>
          <w:rFonts w:ascii="Georgia" w:hAnsi="Georgia"/>
          <w:szCs w:val="24"/>
        </w:rPr>
        <w:t>az Eladó</w:t>
      </w:r>
      <w:r w:rsidRPr="00CD03B7">
        <w:rPr>
          <w:rFonts w:ascii="Georgia" w:hAnsi="Georgia"/>
          <w:szCs w:val="24"/>
        </w:rPr>
        <w:t xml:space="preserve"> </w:t>
      </w:r>
      <w:r w:rsidR="00E7127A" w:rsidRPr="00CD03B7">
        <w:rPr>
          <w:rFonts w:ascii="Georgia" w:hAnsi="Georgia"/>
          <w:szCs w:val="24"/>
        </w:rPr>
        <w:t>a jelen Szerződésben vállalt kötelezettségét</w:t>
      </w:r>
      <w:r w:rsidRPr="00CD03B7">
        <w:rPr>
          <w:rFonts w:ascii="Georgia" w:hAnsi="Georgia"/>
          <w:szCs w:val="24"/>
        </w:rPr>
        <w:t xml:space="preserve"> egyáltalán nem teljesít, nem szerződésszerűen, késedelmesen teljesít</w:t>
      </w:r>
      <w:r w:rsidR="00E7127A" w:rsidRPr="00CD03B7">
        <w:rPr>
          <w:rFonts w:ascii="Georgia" w:hAnsi="Georgia"/>
          <w:szCs w:val="24"/>
        </w:rPr>
        <w:t>i</w:t>
      </w:r>
      <w:r w:rsidRPr="00CD03B7">
        <w:rPr>
          <w:rFonts w:ascii="Georgia" w:hAnsi="Georgia"/>
          <w:szCs w:val="24"/>
        </w:rPr>
        <w:t xml:space="preserve">. </w:t>
      </w:r>
    </w:p>
    <w:p w14:paraId="1EEB14E2" w14:textId="430BA4C5" w:rsidR="00336A90" w:rsidRPr="00CD03B7" w:rsidRDefault="00336A90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Amennyiben a teljesítési biztosíték rendelkezésre bocsátása a </w:t>
      </w:r>
      <w:r w:rsidR="00E7127A" w:rsidRPr="00CD03B7">
        <w:rPr>
          <w:rFonts w:ascii="Georgia" w:hAnsi="Georgia"/>
          <w:szCs w:val="24"/>
        </w:rPr>
        <w:t xml:space="preserve">Vevő </w:t>
      </w:r>
      <w:r w:rsidRPr="00CD03B7">
        <w:rPr>
          <w:rFonts w:ascii="Georgia" w:hAnsi="Georgia"/>
          <w:szCs w:val="24"/>
        </w:rPr>
        <w:t xml:space="preserve">számlájára történő átutalással történik, úgy ebben az esetben </w:t>
      </w:r>
      <w:r w:rsidR="00E7127A" w:rsidRPr="00CD03B7">
        <w:rPr>
          <w:rFonts w:ascii="Georgia" w:hAnsi="Georgia"/>
          <w:szCs w:val="24"/>
        </w:rPr>
        <w:t>az Eladó</w:t>
      </w:r>
      <w:r w:rsidRPr="00CD03B7">
        <w:rPr>
          <w:rFonts w:ascii="Georgia" w:hAnsi="Georgia"/>
          <w:szCs w:val="24"/>
        </w:rPr>
        <w:t xml:space="preserve"> erre vonatkozó cégszerűen aláírt nyilatkozata és az átutalás teljesítésének bizonylata, egyéb esetben a bank vagy biztosító által kiadott okirat válik a szerződés mellékletévé.</w:t>
      </w:r>
    </w:p>
    <w:p w14:paraId="55E37A3E" w14:textId="77777777" w:rsidR="00336A90" w:rsidRPr="00CD03B7" w:rsidRDefault="00336A90" w:rsidP="00592252">
      <w:pPr>
        <w:spacing w:line="276" w:lineRule="auto"/>
        <w:rPr>
          <w:rFonts w:ascii="Georgia" w:hAnsi="Georgia"/>
          <w:szCs w:val="24"/>
        </w:rPr>
      </w:pPr>
    </w:p>
    <w:p w14:paraId="1C6AFFA6" w14:textId="343392AF" w:rsidR="00A26BD6" w:rsidRPr="00CD03B7" w:rsidRDefault="00A26BD6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t>Szavatosság</w:t>
      </w:r>
    </w:p>
    <w:p w14:paraId="1E4F6125" w14:textId="1B63A8DD" w:rsidR="00A26BD6" w:rsidRPr="00CD03B7" w:rsidRDefault="00A26BD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Az Eladó az általa szállított kötetekre a rájuk vonatkozó átadás-átvételi jegyzőkönyv keltétől számított 6 hónapig terjedő időre szavatosságot vállal.</w:t>
      </w:r>
    </w:p>
    <w:p w14:paraId="664E8CC6" w14:textId="67FA2BAA" w:rsidR="00A26BD6" w:rsidRPr="00CD03B7" w:rsidRDefault="00C278C3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Az Eladó</w:t>
      </w:r>
      <w:r w:rsidR="00A26BD6" w:rsidRPr="00CD03B7">
        <w:rPr>
          <w:rFonts w:ascii="Georgia" w:hAnsi="Georgia"/>
          <w:szCs w:val="24"/>
        </w:rPr>
        <w:t xml:space="preserve"> a szavatosság időtartama alatt a hibabejelentéstől számított 60 naptári napon belül, térítésmentesen köteles kicserélni a hibás kötetet. Amennyiben az érintett kötet beszerezhetetlenné válik, </w:t>
      </w:r>
      <w:r w:rsidR="007B1446" w:rsidRPr="00CD03B7">
        <w:rPr>
          <w:rFonts w:ascii="Georgia" w:hAnsi="Georgia"/>
          <w:szCs w:val="24"/>
        </w:rPr>
        <w:t>erről az Eladó cégszerűen aláírt nyilatkozatban értesíti a Vevőt, és visszautalja a kötet árát a Vevő számlájára</w:t>
      </w:r>
      <w:r w:rsidR="00A26BD6" w:rsidRPr="00CD03B7">
        <w:rPr>
          <w:rFonts w:ascii="Georgia" w:hAnsi="Georgia"/>
          <w:szCs w:val="24"/>
        </w:rPr>
        <w:t>.</w:t>
      </w:r>
    </w:p>
    <w:p w14:paraId="314AC4C1" w14:textId="77777777" w:rsidR="00A26BD6" w:rsidRPr="00CD03B7" w:rsidRDefault="00A26BD6" w:rsidP="00592252">
      <w:pPr>
        <w:spacing w:line="276" w:lineRule="auto"/>
        <w:rPr>
          <w:rFonts w:ascii="Georgia" w:hAnsi="Georgia"/>
          <w:szCs w:val="24"/>
        </w:rPr>
      </w:pPr>
    </w:p>
    <w:p w14:paraId="5421FD8C" w14:textId="7BF0B3E4" w:rsidR="00405BF6" w:rsidRPr="00CD03B7" w:rsidRDefault="008A72A2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lastRenderedPageBreak/>
        <w:t>Kötbér, kártérítés</w:t>
      </w:r>
    </w:p>
    <w:p w14:paraId="3708C81E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Az Eladó kötelezettséget vállal arra, hogy minden szakmailag elvárható módszerrel gondoskodik arról, hogy </w:t>
      </w:r>
      <w:r w:rsidR="00FA50E5" w:rsidRPr="00CD03B7">
        <w:rPr>
          <w:rFonts w:ascii="Georgia" w:hAnsi="Georgia"/>
          <w:szCs w:val="24"/>
        </w:rPr>
        <w:t>a kötetek a Vevővel egyeztetett időpontokban</w:t>
      </w:r>
      <w:r w:rsidRPr="00CD03B7">
        <w:rPr>
          <w:rFonts w:ascii="Georgia" w:hAnsi="Georgia"/>
          <w:szCs w:val="24"/>
        </w:rPr>
        <w:t xml:space="preserve"> teljesítés helyére érkezzenek. </w:t>
      </w:r>
    </w:p>
    <w:p w14:paraId="66F1F2B9" w14:textId="05023D74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Amennyiben </w:t>
      </w:r>
      <w:r w:rsidR="007B1446" w:rsidRPr="00CD03B7">
        <w:rPr>
          <w:rFonts w:ascii="Georgia" w:hAnsi="Georgia"/>
          <w:szCs w:val="24"/>
        </w:rPr>
        <w:t>a</w:t>
      </w:r>
      <w:r w:rsidR="00E741D1" w:rsidRPr="00CD03B7">
        <w:rPr>
          <w:rFonts w:ascii="Georgia" w:hAnsi="Georgia"/>
          <w:szCs w:val="24"/>
        </w:rPr>
        <w:t>z 5.6. pont szerinti</w:t>
      </w:r>
      <w:r w:rsidR="007B1446" w:rsidRPr="00CD03B7">
        <w:rPr>
          <w:rFonts w:ascii="Georgia" w:hAnsi="Georgia"/>
          <w:szCs w:val="24"/>
        </w:rPr>
        <w:t xml:space="preserve"> szállítási</w:t>
      </w:r>
      <w:r w:rsidRPr="00CD03B7">
        <w:rPr>
          <w:rFonts w:ascii="Georgia" w:hAnsi="Georgia"/>
          <w:szCs w:val="24"/>
        </w:rPr>
        <w:t xml:space="preserve"> határidők betartását elháríthatatlan akadály lehetetlenné teszi, erről</w:t>
      </w:r>
      <w:r w:rsidR="007B1446" w:rsidRPr="00CD03B7">
        <w:rPr>
          <w:rFonts w:ascii="Georgia" w:hAnsi="Georgia"/>
          <w:szCs w:val="24"/>
        </w:rPr>
        <w:t xml:space="preserve"> az </w:t>
      </w:r>
      <w:r w:rsidRPr="00CD03B7">
        <w:rPr>
          <w:rFonts w:ascii="Georgia" w:hAnsi="Georgia"/>
          <w:szCs w:val="24"/>
        </w:rPr>
        <w:t>Eladó a Vevőt haladéktalanul értesíti</w:t>
      </w:r>
      <w:r w:rsidR="00E741D1" w:rsidRPr="00CD03B7">
        <w:rPr>
          <w:rFonts w:ascii="Georgia" w:hAnsi="Georgia"/>
          <w:szCs w:val="24"/>
        </w:rPr>
        <w:t>, és a Szerződő Felek kölcsönösen megállapodnak a szállítás új időpontjában</w:t>
      </w:r>
      <w:r w:rsidRPr="00CD03B7">
        <w:rPr>
          <w:rFonts w:ascii="Georgia" w:hAnsi="Georgia"/>
          <w:szCs w:val="24"/>
        </w:rPr>
        <w:t xml:space="preserve">. </w:t>
      </w:r>
    </w:p>
    <w:p w14:paraId="3F1B34BA" w14:textId="3D2ABB33" w:rsidR="0052772F" w:rsidRPr="00CD03B7" w:rsidRDefault="0052772F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Meghiúsulási kötbér: amennyiben az Eladó a Szerződés 2. sz. mellékletében felsorolt kötetek</w:t>
      </w:r>
      <w:ins w:id="97" w:author="Modositas" w:date="2017-09-15T10:54:00Z">
        <w:r w:rsidRPr="00CD03B7">
          <w:rPr>
            <w:rFonts w:ascii="Georgia" w:hAnsi="Georgia"/>
            <w:szCs w:val="24"/>
          </w:rPr>
          <w:t xml:space="preserve"> (ide nem értve a 2/A sz. mellékletben felsorolt köteteket)</w:t>
        </w:r>
      </w:ins>
      <w:r w:rsidRPr="00CD03B7">
        <w:rPr>
          <w:rFonts w:ascii="Georgia" w:hAnsi="Georgia"/>
          <w:szCs w:val="24"/>
        </w:rPr>
        <w:t xml:space="preserve"> szállítására vonatkozó kötelezettségét az előírt kötbérterhes határidőre nem teljesíti, úgy a le nem szállított kötetek után köteles a </w:t>
      </w:r>
      <w:del w:id="98" w:author="Modositas" w:date="2017-09-15T10:54:00Z">
        <w:r w:rsidR="000D4778" w:rsidRPr="00EF24C0">
          <w:rPr>
            <w:rFonts w:ascii="Georgia" w:hAnsi="Georgia"/>
            <w:szCs w:val="24"/>
          </w:rPr>
          <w:delText>1.900.- Ft/</w:delText>
        </w:r>
      </w:del>
      <w:r w:rsidRPr="00CD03B7">
        <w:rPr>
          <w:rFonts w:ascii="Georgia" w:hAnsi="Georgia"/>
          <w:szCs w:val="24"/>
        </w:rPr>
        <w:t xml:space="preserve">kötet </w:t>
      </w:r>
      <w:ins w:id="99" w:author="Modositas" w:date="2017-09-15T10:54:00Z">
        <w:r w:rsidRPr="00CD03B7">
          <w:rPr>
            <w:rFonts w:ascii="Georgia" w:hAnsi="Georgia"/>
            <w:szCs w:val="24"/>
          </w:rPr>
          <w:t xml:space="preserve">nettó ára 20%-ának megfelelő </w:t>
        </w:r>
      </w:ins>
      <w:r w:rsidRPr="00CD03B7">
        <w:rPr>
          <w:rFonts w:ascii="Georgia" w:hAnsi="Georgia"/>
          <w:szCs w:val="24"/>
        </w:rPr>
        <w:t>összegű</w:t>
      </w:r>
      <w:ins w:id="100" w:author="Modositas" w:date="2017-09-15T10:54:00Z">
        <w:r w:rsidRPr="00CD03B7">
          <w:rPr>
            <w:rFonts w:ascii="Georgia" w:hAnsi="Georgia"/>
            <w:szCs w:val="24"/>
          </w:rPr>
          <w:t xml:space="preserve"> meghiúsulási</w:t>
        </w:r>
      </w:ins>
      <w:r w:rsidRPr="00CD03B7">
        <w:rPr>
          <w:rFonts w:ascii="Georgia" w:hAnsi="Georgia"/>
          <w:szCs w:val="24"/>
        </w:rPr>
        <w:t xml:space="preserve"> kötbért fizetni a Vevő részére.</w:t>
      </w:r>
    </w:p>
    <w:p w14:paraId="1E8D4376" w14:textId="6C1F8B8F" w:rsidR="000D4778" w:rsidRPr="00CD03B7" w:rsidRDefault="000D4778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Amennyiben az Eladó a 2. sz. mellékletben felsorolt valamely kötetet a kötbérterhes határidő lejártát követően, de az 1. sz. mellékletben felsorolt kötetekre vonatkozó teljesítési véghatáridőt megelőzően szállít a Vevő részére, úgy a levont kötbér visszafizetésre kerül részére.</w:t>
      </w:r>
    </w:p>
    <w:p w14:paraId="3D5B9DC8" w14:textId="1A16E135" w:rsidR="000D4778" w:rsidRPr="00CD03B7" w:rsidRDefault="000D4778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Amennyiben </w:t>
      </w:r>
      <w:r w:rsidR="009050FE" w:rsidRPr="00CD03B7">
        <w:rPr>
          <w:rFonts w:ascii="Georgia" w:hAnsi="Georgia"/>
          <w:szCs w:val="24"/>
        </w:rPr>
        <w:t xml:space="preserve">az Eladó bármely kötetet a teljesítési véghatáridő leteltét követően szállít, úgy a késedelem minden napja után </w:t>
      </w:r>
      <w:r w:rsidRPr="00CD03B7">
        <w:rPr>
          <w:rFonts w:ascii="Georgia" w:hAnsi="Georgia"/>
          <w:szCs w:val="24"/>
        </w:rPr>
        <w:t>50.- Ft/kötet/nap</w:t>
      </w:r>
      <w:r w:rsidR="009050FE" w:rsidRPr="00CD03B7">
        <w:rPr>
          <w:rFonts w:ascii="Georgia" w:hAnsi="Georgia"/>
          <w:szCs w:val="24"/>
        </w:rPr>
        <w:t xml:space="preserve"> összegű kötbér fizetésére köteles.</w:t>
      </w:r>
    </w:p>
    <w:p w14:paraId="0374A236" w14:textId="77777777" w:rsidR="008A72A2" w:rsidRPr="00CD03B7" w:rsidRDefault="008A72A2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 Vevőnek jogában áll az esedékessé vált kötbért a következő számla vagy a teljesítési biztosíték terhére– az Eladónak a kötbér összegét is tartalmazó nyilatkozata vagy mindkét fél által aláírt jegyzőkönyv alapján – érvényesíteni. A kötbér a szerződésszegés napján esedékessé válik.</w:t>
      </w:r>
    </w:p>
    <w:p w14:paraId="60DB61BC" w14:textId="3E9F835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</w:t>
      </w:r>
      <w:r w:rsidR="000D4778" w:rsidRPr="00CD03B7">
        <w:rPr>
          <w:rFonts w:ascii="Georgia" w:hAnsi="Georgia"/>
          <w:szCs w:val="24"/>
        </w:rPr>
        <w:t xml:space="preserve">z Eladó köteles megtéríteni minden olyan, a Vevőnek okozott igazolt kárt, amely olyan okból keletkezett, amelyért az Eladó felelős. A </w:t>
      </w:r>
      <w:r w:rsidRPr="00CD03B7">
        <w:rPr>
          <w:rFonts w:ascii="Georgia" w:hAnsi="Georgia"/>
          <w:szCs w:val="24"/>
        </w:rPr>
        <w:t xml:space="preserve">Vevő </w:t>
      </w:r>
      <w:r w:rsidR="000D4778" w:rsidRPr="00CD03B7">
        <w:rPr>
          <w:rFonts w:ascii="Georgia" w:hAnsi="Georgia"/>
          <w:szCs w:val="24"/>
        </w:rPr>
        <w:t xml:space="preserve">az igazolt </w:t>
      </w:r>
      <w:r w:rsidRPr="00CD03B7">
        <w:rPr>
          <w:rFonts w:ascii="Georgia" w:hAnsi="Georgia"/>
          <w:szCs w:val="24"/>
        </w:rPr>
        <w:t>kár</w:t>
      </w:r>
      <w:r w:rsidR="000D4778" w:rsidRPr="00CD03B7">
        <w:rPr>
          <w:rFonts w:ascii="Georgia" w:hAnsi="Georgia"/>
          <w:szCs w:val="24"/>
        </w:rPr>
        <w:t xml:space="preserve">ának összegét </w:t>
      </w:r>
      <w:r w:rsidRPr="00CD03B7">
        <w:rPr>
          <w:rFonts w:ascii="Georgia" w:hAnsi="Georgia"/>
          <w:szCs w:val="24"/>
        </w:rPr>
        <w:t>a</w:t>
      </w:r>
      <w:r w:rsidR="005E581C" w:rsidRPr="00CD03B7">
        <w:rPr>
          <w:rFonts w:ascii="Georgia" w:hAnsi="Georgia"/>
          <w:szCs w:val="24"/>
        </w:rPr>
        <w:t xml:space="preserve">z előző pontban meghatározott </w:t>
      </w:r>
      <w:r w:rsidR="000D4778" w:rsidRPr="00CD03B7">
        <w:rPr>
          <w:rFonts w:ascii="Georgia" w:hAnsi="Georgia"/>
          <w:szCs w:val="24"/>
        </w:rPr>
        <w:t xml:space="preserve">módon jogosult érvényesíteni. </w:t>
      </w:r>
    </w:p>
    <w:p w14:paraId="5B416467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Bármely nem szerződésszerű teljesítés jogi fenntartás nélküli elfogadása a Vevő részéről nem értelmezhető joglemondásként azon igényről vagy igényekről, amelyek a Vevőt a szerződésszegés következményeként megilletik.</w:t>
      </w:r>
    </w:p>
    <w:p w14:paraId="76B5ADF7" w14:textId="77777777" w:rsidR="00405BF6" w:rsidRPr="00CD03B7" w:rsidRDefault="00405BF6" w:rsidP="00592252">
      <w:pPr>
        <w:tabs>
          <w:tab w:val="left" w:pos="540"/>
        </w:tabs>
        <w:spacing w:line="276" w:lineRule="auto"/>
        <w:rPr>
          <w:rFonts w:ascii="Georgia" w:hAnsi="Georgia"/>
          <w:szCs w:val="24"/>
        </w:rPr>
      </w:pPr>
    </w:p>
    <w:p w14:paraId="30E54801" w14:textId="77777777" w:rsidR="00405BF6" w:rsidRPr="00CD03B7" w:rsidRDefault="00405BF6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t>Együttműködés,</w:t>
      </w:r>
    </w:p>
    <w:p w14:paraId="670818D7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 felek megállapodnak abban, hogy együttműködnek jelen szerződés eredményes teljesítése céljából.</w:t>
      </w:r>
    </w:p>
    <w:p w14:paraId="3CADEA94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 jelen szerződéssel kapcsolatban a felek közötti bármely értesítésnek írásban kell történnie.</w:t>
      </w:r>
    </w:p>
    <w:p w14:paraId="770CF24D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 felek nyilatkozattételre jogosult képviselői:</w:t>
      </w:r>
    </w:p>
    <w:p w14:paraId="46B85933" w14:textId="77777777" w:rsidR="00405BF6" w:rsidRPr="00CD03B7" w:rsidRDefault="00405BF6" w:rsidP="00592252">
      <w:pPr>
        <w:pStyle w:val="Listaszerbekezds"/>
        <w:numPr>
          <w:ilvl w:val="2"/>
          <w:numId w:val="4"/>
        </w:numPr>
        <w:tabs>
          <w:tab w:val="left" w:pos="1418"/>
        </w:tabs>
        <w:spacing w:line="276" w:lineRule="auto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 Vevő képviselői:</w:t>
      </w:r>
    </w:p>
    <w:p w14:paraId="2942E2A7" w14:textId="77777777" w:rsidR="00405BF6" w:rsidRPr="00CD03B7" w:rsidRDefault="00405BF6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Szerződéses kérdésekben:</w:t>
      </w:r>
    </w:p>
    <w:p w14:paraId="05FDF471" w14:textId="77777777" w:rsidR="00405BF6" w:rsidRPr="00CD03B7" w:rsidRDefault="00FA50E5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………..........</w:t>
      </w:r>
      <w:r w:rsidR="00405BF6" w:rsidRPr="00CD03B7">
        <w:rPr>
          <w:rFonts w:ascii="Georgia" w:hAnsi="Georgia"/>
          <w:szCs w:val="24"/>
        </w:rPr>
        <w:tab/>
        <w:t xml:space="preserve">tel: +361 441 </w:t>
      </w:r>
      <w:r w:rsidRPr="00CD03B7">
        <w:rPr>
          <w:rFonts w:ascii="Georgia" w:hAnsi="Georgia"/>
          <w:szCs w:val="24"/>
        </w:rPr>
        <w:t>……………</w:t>
      </w:r>
      <w:r w:rsidR="00405BF6" w:rsidRPr="00CD03B7">
        <w:rPr>
          <w:rFonts w:ascii="Georgia" w:hAnsi="Georgia"/>
          <w:szCs w:val="24"/>
        </w:rPr>
        <w:tab/>
        <w:t xml:space="preserve">fax: +361 441 </w:t>
      </w:r>
      <w:r w:rsidRPr="00CD03B7">
        <w:rPr>
          <w:rFonts w:ascii="Georgia" w:hAnsi="Georgia"/>
          <w:szCs w:val="24"/>
        </w:rPr>
        <w:t>………………</w:t>
      </w:r>
    </w:p>
    <w:p w14:paraId="7A97495F" w14:textId="77777777" w:rsidR="00405BF6" w:rsidRPr="00CD03B7" w:rsidRDefault="00CF3737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hyperlink r:id="rId8" w:history="1">
        <w:r w:rsidR="00FA50E5" w:rsidRPr="00CD03B7">
          <w:rPr>
            <w:rFonts w:ascii="Georgia" w:hAnsi="Georgia"/>
            <w:szCs w:val="24"/>
          </w:rPr>
          <w:t>……………………………..</w:t>
        </w:r>
        <w:r w:rsidR="00405BF6" w:rsidRPr="00CD03B7">
          <w:rPr>
            <w:rFonts w:ascii="Georgia" w:hAnsi="Georgia"/>
            <w:szCs w:val="24"/>
          </w:rPr>
          <w:t>@</w:t>
        </w:r>
        <w:r w:rsidR="00FA50E5" w:rsidRPr="00CD03B7">
          <w:rPr>
            <w:rFonts w:ascii="Georgia" w:hAnsi="Georgia"/>
            <w:szCs w:val="24"/>
          </w:rPr>
          <w:t>...........................</w:t>
        </w:r>
      </w:hyperlink>
      <w:r w:rsidR="00405BF6" w:rsidRPr="00CD03B7">
        <w:rPr>
          <w:rFonts w:ascii="Georgia" w:hAnsi="Georgia"/>
          <w:szCs w:val="24"/>
        </w:rPr>
        <w:t xml:space="preserve"> </w:t>
      </w:r>
    </w:p>
    <w:p w14:paraId="18E6B5CE" w14:textId="77777777" w:rsidR="00405BF6" w:rsidRPr="00CD03B7" w:rsidRDefault="00405BF6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</w:p>
    <w:p w14:paraId="65D94FB7" w14:textId="77777777" w:rsidR="00405BF6" w:rsidRPr="00CD03B7" w:rsidRDefault="00405BF6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Szakmai kérdésekben: </w:t>
      </w:r>
    </w:p>
    <w:p w14:paraId="5CD3FBF1" w14:textId="77777777" w:rsidR="00FA50E5" w:rsidRPr="00CD03B7" w:rsidRDefault="00FA50E5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………..........</w:t>
      </w:r>
      <w:r w:rsidRPr="00CD03B7">
        <w:rPr>
          <w:rFonts w:ascii="Georgia" w:hAnsi="Georgia"/>
          <w:szCs w:val="24"/>
        </w:rPr>
        <w:tab/>
        <w:t>tel: +361 441 ……………</w:t>
      </w:r>
      <w:r w:rsidRPr="00CD03B7">
        <w:rPr>
          <w:rFonts w:ascii="Georgia" w:hAnsi="Georgia"/>
          <w:szCs w:val="24"/>
        </w:rPr>
        <w:tab/>
        <w:t>fax: +361 441 ………………</w:t>
      </w:r>
    </w:p>
    <w:p w14:paraId="4B752BEF" w14:textId="77777777" w:rsidR="00FA50E5" w:rsidRPr="00CD03B7" w:rsidRDefault="00CF3737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hyperlink r:id="rId9" w:history="1">
        <w:r w:rsidR="00FA50E5" w:rsidRPr="00CD03B7">
          <w:rPr>
            <w:rFonts w:ascii="Georgia" w:hAnsi="Georgia"/>
            <w:szCs w:val="24"/>
          </w:rPr>
          <w:t>……………………………..@...........................</w:t>
        </w:r>
      </w:hyperlink>
      <w:r w:rsidR="00FA50E5" w:rsidRPr="00CD03B7">
        <w:rPr>
          <w:rFonts w:ascii="Georgia" w:hAnsi="Georgia"/>
          <w:szCs w:val="24"/>
        </w:rPr>
        <w:t xml:space="preserve"> </w:t>
      </w:r>
    </w:p>
    <w:p w14:paraId="6923526D" w14:textId="77777777" w:rsidR="00FA50E5" w:rsidRPr="00CD03B7" w:rsidRDefault="00FA50E5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</w:p>
    <w:p w14:paraId="0B1E214D" w14:textId="77777777" w:rsidR="00405BF6" w:rsidRPr="00CD03B7" w:rsidRDefault="00405BF6" w:rsidP="00592252">
      <w:pPr>
        <w:pStyle w:val="Listaszerbekezds"/>
        <w:numPr>
          <w:ilvl w:val="2"/>
          <w:numId w:val="4"/>
        </w:numPr>
        <w:tabs>
          <w:tab w:val="left" w:pos="1418"/>
        </w:tabs>
        <w:spacing w:line="276" w:lineRule="auto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Az Eladó képviselő</w:t>
      </w:r>
      <w:r w:rsidR="00602ECE" w:rsidRPr="00CD03B7">
        <w:rPr>
          <w:rFonts w:ascii="Georgia" w:hAnsi="Georgia"/>
          <w:szCs w:val="24"/>
        </w:rPr>
        <w:t>i</w:t>
      </w:r>
    </w:p>
    <w:p w14:paraId="1DF04A8F" w14:textId="77777777" w:rsidR="00405BF6" w:rsidRPr="00CD03B7" w:rsidRDefault="00405BF6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Szerződéses kérdésekben:</w:t>
      </w:r>
    </w:p>
    <w:p w14:paraId="266923A5" w14:textId="77777777" w:rsidR="00FA50E5" w:rsidRPr="00CD03B7" w:rsidRDefault="00FA50E5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………..........</w:t>
      </w:r>
      <w:r w:rsidRPr="00CD03B7">
        <w:rPr>
          <w:rFonts w:ascii="Georgia" w:hAnsi="Georgia"/>
          <w:szCs w:val="24"/>
        </w:rPr>
        <w:tab/>
        <w:t>tel: …………………</w:t>
      </w:r>
      <w:r w:rsidRPr="00CD03B7">
        <w:rPr>
          <w:rFonts w:ascii="Georgia" w:hAnsi="Georgia"/>
          <w:szCs w:val="24"/>
        </w:rPr>
        <w:tab/>
        <w:t>fax: ……………….………………</w:t>
      </w:r>
    </w:p>
    <w:p w14:paraId="2A8946A9" w14:textId="77777777" w:rsidR="00FA50E5" w:rsidRPr="00CD03B7" w:rsidRDefault="00CF3737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hyperlink r:id="rId10" w:history="1">
        <w:r w:rsidR="00FA50E5" w:rsidRPr="00CD03B7">
          <w:rPr>
            <w:rFonts w:ascii="Georgia" w:hAnsi="Georgia"/>
            <w:szCs w:val="24"/>
          </w:rPr>
          <w:t>……………………………..@...........................</w:t>
        </w:r>
      </w:hyperlink>
      <w:r w:rsidR="00FA50E5" w:rsidRPr="00CD03B7">
        <w:rPr>
          <w:rFonts w:ascii="Georgia" w:hAnsi="Georgia"/>
          <w:szCs w:val="24"/>
        </w:rPr>
        <w:t xml:space="preserve"> </w:t>
      </w:r>
    </w:p>
    <w:p w14:paraId="6F689370" w14:textId="77777777" w:rsidR="00FA50E5" w:rsidRPr="00CD03B7" w:rsidRDefault="00FA50E5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</w:p>
    <w:p w14:paraId="19ED2BEC" w14:textId="77777777" w:rsidR="00405BF6" w:rsidRPr="00CD03B7" w:rsidRDefault="00405BF6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Szakmai kérdésekben és a reklamáció kezelés tekintetében:</w:t>
      </w:r>
    </w:p>
    <w:p w14:paraId="3ABAB681" w14:textId="77777777" w:rsidR="00FA50E5" w:rsidRPr="00CD03B7" w:rsidRDefault="00FA50E5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………..........</w:t>
      </w:r>
      <w:r w:rsidRPr="00CD03B7">
        <w:rPr>
          <w:rFonts w:ascii="Georgia" w:hAnsi="Georgia"/>
          <w:szCs w:val="24"/>
        </w:rPr>
        <w:tab/>
        <w:t>tel: …………………</w:t>
      </w:r>
      <w:r w:rsidRPr="00CD03B7">
        <w:rPr>
          <w:rFonts w:ascii="Georgia" w:hAnsi="Georgia"/>
          <w:szCs w:val="24"/>
        </w:rPr>
        <w:tab/>
        <w:t>fax: ……………….………………</w:t>
      </w:r>
    </w:p>
    <w:p w14:paraId="27F84E6D" w14:textId="77777777" w:rsidR="00FA50E5" w:rsidRPr="00CD03B7" w:rsidRDefault="00CF3737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  <w:hyperlink r:id="rId11" w:history="1">
        <w:r w:rsidR="00FA50E5" w:rsidRPr="00CD03B7">
          <w:rPr>
            <w:rFonts w:ascii="Georgia" w:hAnsi="Georgia"/>
            <w:szCs w:val="24"/>
          </w:rPr>
          <w:t>……………………………..@...........................</w:t>
        </w:r>
      </w:hyperlink>
      <w:r w:rsidR="00FA50E5" w:rsidRPr="00CD03B7">
        <w:rPr>
          <w:rFonts w:ascii="Georgia" w:hAnsi="Georgia"/>
          <w:szCs w:val="24"/>
        </w:rPr>
        <w:t xml:space="preserve"> </w:t>
      </w:r>
    </w:p>
    <w:p w14:paraId="7BE58416" w14:textId="77777777" w:rsidR="00405BF6" w:rsidRPr="00CD03B7" w:rsidRDefault="00405BF6" w:rsidP="00592252">
      <w:pPr>
        <w:pStyle w:val="Listaszerbekezds"/>
        <w:spacing w:line="276" w:lineRule="auto"/>
        <w:ind w:left="792"/>
        <w:rPr>
          <w:rFonts w:ascii="Georgia" w:hAnsi="Georgia"/>
          <w:szCs w:val="24"/>
        </w:rPr>
      </w:pPr>
    </w:p>
    <w:p w14:paraId="2F092DB0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</w:t>
      </w:r>
      <w:r w:rsidR="00FA50E5" w:rsidRPr="00CD03B7">
        <w:rPr>
          <w:rFonts w:ascii="Georgia" w:hAnsi="Georgia"/>
          <w:szCs w:val="24"/>
        </w:rPr>
        <w:t>F</w:t>
      </w:r>
      <w:r w:rsidRPr="00CD03B7">
        <w:rPr>
          <w:rFonts w:ascii="Georgia" w:hAnsi="Georgia"/>
          <w:szCs w:val="24"/>
        </w:rPr>
        <w:t>elek képviselői jogosultak és kötelesek megtenni minden</w:t>
      </w:r>
      <w:r w:rsidR="00FA50E5" w:rsidRPr="00CD03B7">
        <w:rPr>
          <w:rFonts w:ascii="Georgia" w:hAnsi="Georgia"/>
          <w:szCs w:val="24"/>
        </w:rPr>
        <w:t>,</w:t>
      </w:r>
      <w:r w:rsidRPr="00CD03B7">
        <w:rPr>
          <w:rFonts w:ascii="Georgia" w:hAnsi="Georgia"/>
          <w:szCs w:val="24"/>
        </w:rPr>
        <w:t xml:space="preserve"> a szerződés teljesítése érdekében szükséges intézkedést és nyilatkozatot, amely nem ellentétes a jelen szerződésben és annak mellékleteiben foglaltakkal, valamint nem minősül a szerződés módosításának, kiegészítésének. A megnevezett személyek változásáról felek haladéktalanul kötelesek egymást írásban értesíteni.</w:t>
      </w:r>
    </w:p>
    <w:p w14:paraId="0E2A8FC8" w14:textId="682CC023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Kbt. 138. § (1) bekezdése szerint a jelen szerződést a közbeszerzési eljárás nyerteseként szerződést kötő fél köteles teljesíteni, a szerződés teljesítésében résztvevő alvállalkozókra vonatkozó, a Kbt. 138. § (1) bekezdése alapján adott nyilatkozat a Szerződés </w:t>
      </w:r>
      <w:r w:rsidR="00DD3F30" w:rsidRPr="00CD03B7">
        <w:rPr>
          <w:rFonts w:ascii="Georgia" w:hAnsi="Georgia"/>
          <w:szCs w:val="24"/>
        </w:rPr>
        <w:t>5.</w:t>
      </w:r>
      <w:r w:rsidRPr="00CD03B7">
        <w:rPr>
          <w:rFonts w:ascii="Georgia" w:hAnsi="Georgia"/>
          <w:szCs w:val="24"/>
        </w:rPr>
        <w:t xml:space="preserve"> sz. mellékletét képezi.</w:t>
      </w:r>
    </w:p>
    <w:p w14:paraId="11DAB324" w14:textId="77777777" w:rsidR="00405BF6" w:rsidRPr="00CD03B7" w:rsidRDefault="00405BF6" w:rsidP="00592252">
      <w:pPr>
        <w:tabs>
          <w:tab w:val="left" w:pos="900"/>
        </w:tabs>
        <w:autoSpaceDE w:val="0"/>
        <w:autoSpaceDN w:val="0"/>
        <w:adjustRightInd w:val="0"/>
        <w:spacing w:line="276" w:lineRule="auto"/>
        <w:ind w:left="180"/>
        <w:rPr>
          <w:rFonts w:ascii="Georgia" w:hAnsi="Georgia"/>
          <w:szCs w:val="24"/>
        </w:rPr>
      </w:pPr>
    </w:p>
    <w:p w14:paraId="0E172A7F" w14:textId="77777777" w:rsidR="00405BF6" w:rsidRPr="00CD03B7" w:rsidRDefault="00405BF6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t>A szerződés módosítása</w:t>
      </w:r>
    </w:p>
    <w:p w14:paraId="29C60961" w14:textId="77777777" w:rsidR="00405BF6" w:rsidRPr="00CD03B7" w:rsidRDefault="00405BF6" w:rsidP="00592252">
      <w:pPr>
        <w:pStyle w:val="Listaszerbekezds"/>
        <w:tabs>
          <w:tab w:val="left" w:pos="540"/>
        </w:tabs>
        <w:spacing w:line="276" w:lineRule="auto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 jelen szerződés módosítása kizárólag a Kbt. 141. §-142. §- aiban foglaltak figyelembe vételével, mindkét fél egyetértésével, a szerződés aláírására jogosult személyek aláírásával, a Kbt. 37. § (1) bekezdésében előírt közzétételi kötelezettség megtartásával történhet.</w:t>
      </w:r>
    </w:p>
    <w:p w14:paraId="54830EEA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38D786FA" w14:textId="77777777" w:rsidR="00405BF6" w:rsidRPr="00CD03B7" w:rsidRDefault="00405BF6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t>A szerződés felmondása</w:t>
      </w:r>
    </w:p>
    <w:p w14:paraId="3F620780" w14:textId="5750BB7C" w:rsidR="00405BF6" w:rsidRPr="00CD03B7" w:rsidRDefault="004C32D5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bookmarkStart w:id="101" w:name="_Toc389742038"/>
      <w:r w:rsidRPr="00CD03B7">
        <w:rPr>
          <w:rFonts w:ascii="Georgia" w:hAnsi="Georgia"/>
          <w:szCs w:val="24"/>
        </w:rPr>
        <w:t>A Vevő</w:t>
      </w:r>
      <w:r w:rsidR="00405BF6" w:rsidRPr="00CD03B7">
        <w:rPr>
          <w:rFonts w:ascii="Georgia" w:hAnsi="Georgia"/>
          <w:szCs w:val="24"/>
        </w:rPr>
        <w:t xml:space="preserve"> a Kbt. 143. § (1) bekezdése alapján jogosult a szerződést felmondani vagy a szerződéstől elállni, </w:t>
      </w:r>
      <w:bookmarkEnd w:id="101"/>
      <w:r w:rsidR="00405BF6" w:rsidRPr="00CD03B7">
        <w:rPr>
          <w:rFonts w:ascii="Georgia" w:hAnsi="Georgia"/>
          <w:szCs w:val="24"/>
        </w:rPr>
        <w:t>amennyiben</w:t>
      </w:r>
    </w:p>
    <w:p w14:paraId="2EC69BCF" w14:textId="77777777" w:rsidR="00405BF6" w:rsidRPr="00CD03B7" w:rsidRDefault="00405BF6" w:rsidP="00592252">
      <w:pPr>
        <w:pStyle w:val="Listaszerbekezds"/>
        <w:numPr>
          <w:ilvl w:val="4"/>
          <w:numId w:val="12"/>
        </w:numPr>
        <w:tabs>
          <w:tab w:val="left" w:pos="1418"/>
        </w:tabs>
        <w:spacing w:line="276" w:lineRule="auto"/>
        <w:ind w:left="1985" w:hanging="567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feltétlenül szükséges a szerződés olyan lényeges módosítása, amely esetében a Kbt. 141. § alapján új közbeszerzési eljárást kell lefolytatni;</w:t>
      </w:r>
    </w:p>
    <w:p w14:paraId="145413AB" w14:textId="77777777" w:rsidR="00405BF6" w:rsidRPr="00CD03B7" w:rsidRDefault="00405BF6" w:rsidP="00592252">
      <w:pPr>
        <w:pStyle w:val="Listaszerbekezds"/>
        <w:numPr>
          <w:ilvl w:val="4"/>
          <w:numId w:val="12"/>
        </w:numPr>
        <w:tabs>
          <w:tab w:val="left" w:pos="1418"/>
        </w:tabs>
        <w:spacing w:line="276" w:lineRule="auto"/>
        <w:ind w:left="1985" w:hanging="567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az Eladó nem biztosítja a Kbt. 138. §-ban foglaltak betartását, vagy az Eladó személyében érvényesen olyan jogutódlás következett be, amely nem felel meg a Kbt. 139. §-ban foglaltaknak; vagy</w:t>
      </w:r>
    </w:p>
    <w:p w14:paraId="788334D3" w14:textId="77777777" w:rsidR="00405BF6" w:rsidRPr="00CD03B7" w:rsidRDefault="00405BF6" w:rsidP="00592252">
      <w:pPr>
        <w:pStyle w:val="Listaszerbekezds"/>
        <w:numPr>
          <w:ilvl w:val="4"/>
          <w:numId w:val="12"/>
        </w:numPr>
        <w:tabs>
          <w:tab w:val="left" w:pos="1418"/>
        </w:tabs>
        <w:spacing w:line="276" w:lineRule="auto"/>
        <w:ind w:left="1985" w:hanging="567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az EUMSZ 258. cikke alapján a közbeszerzés szabályainak megszegése miatt kötelezettségszegési eljárás indult vagy az </w:t>
      </w:r>
      <w:r w:rsidRPr="00CD03B7">
        <w:rPr>
          <w:rFonts w:ascii="Georgia" w:hAnsi="Georgia"/>
          <w:szCs w:val="24"/>
        </w:rPr>
        <w:lastRenderedPageBreak/>
        <w:t>Európai Unió Bírósága az EUMSZ 258. cikke alapján indított eljárásban kimondta, hogy az Európai Unió jogából eredő valamely kötelezettség tekintetében kötelezettségszegés történt, és a bíróság által megállapított jogsértés miatt a szerződés nem semmis.</w:t>
      </w:r>
    </w:p>
    <w:p w14:paraId="5C8E7B36" w14:textId="2338E851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Vevő a Kbt. 143. § (2) bekezdése alapján köteles a szerződést felmondani, vagy </w:t>
      </w:r>
      <w:r w:rsidR="004C32D5" w:rsidRPr="00CD03B7">
        <w:rPr>
          <w:rFonts w:ascii="Georgia" w:hAnsi="Georgia"/>
          <w:szCs w:val="24"/>
        </w:rPr>
        <w:t>–</w:t>
      </w:r>
      <w:r w:rsidRPr="00CD03B7">
        <w:rPr>
          <w:rFonts w:ascii="Georgia" w:hAnsi="Georgia"/>
          <w:szCs w:val="24"/>
        </w:rPr>
        <w:t xml:space="preserve"> a Ptk.-ban foglaltak szerint </w:t>
      </w:r>
      <w:r w:rsidR="004C32D5" w:rsidRPr="00CD03B7">
        <w:rPr>
          <w:rFonts w:ascii="Georgia" w:hAnsi="Georgia"/>
          <w:szCs w:val="24"/>
        </w:rPr>
        <w:t>–</w:t>
      </w:r>
      <w:r w:rsidRPr="00CD03B7">
        <w:rPr>
          <w:rFonts w:ascii="Georgia" w:hAnsi="Georgia"/>
          <w:szCs w:val="24"/>
        </w:rPr>
        <w:t xml:space="preserve"> attól elállni, ha a szerződés megkötését követően jut tudomására, hogy az Eladó tekintetében a közbeszerzési eljárás során kizáró ok állt fenn, és ezért ki kellett volna zárni a közbeszerzési eljárásból.</w:t>
      </w:r>
    </w:p>
    <w:p w14:paraId="6119AA7F" w14:textId="440634B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Vevő a Kbt. 143. § (3) bekezdése alapján jogosult és egyben köteles a szerződést felmondani </w:t>
      </w:r>
      <w:r w:rsidR="004F4C5B" w:rsidRPr="00CD03B7">
        <w:rPr>
          <w:rFonts w:ascii="Georgia" w:hAnsi="Georgia"/>
          <w:szCs w:val="24"/>
        </w:rPr>
        <w:t>–</w:t>
      </w:r>
      <w:r w:rsidRPr="00CD03B7">
        <w:rPr>
          <w:rFonts w:ascii="Georgia" w:hAnsi="Georgia"/>
          <w:szCs w:val="24"/>
        </w:rPr>
        <w:t xml:space="preserve"> ha szükséges olyan határidővel, amely lehetővé teszi, hogy a szerződéssel érintett feladata ellátásáról gondoskodni tudjon </w:t>
      </w:r>
      <w:r w:rsidR="004F4C5B" w:rsidRPr="00CD03B7">
        <w:rPr>
          <w:rFonts w:ascii="Georgia" w:hAnsi="Georgia"/>
          <w:szCs w:val="24"/>
        </w:rPr>
        <w:t>–</w:t>
      </w:r>
      <w:r w:rsidRPr="00CD03B7">
        <w:rPr>
          <w:rFonts w:ascii="Georgia" w:hAnsi="Georgia"/>
          <w:szCs w:val="24"/>
        </w:rPr>
        <w:t xml:space="preserve">, </w:t>
      </w:r>
      <w:r w:rsidR="004F4C5B" w:rsidRPr="00CD03B7">
        <w:rPr>
          <w:rFonts w:ascii="Georgia" w:hAnsi="Georgia"/>
          <w:szCs w:val="24"/>
        </w:rPr>
        <w:t>amennyiben:</w:t>
      </w:r>
    </w:p>
    <w:p w14:paraId="30AEA8D9" w14:textId="3D2136AF" w:rsidR="00405BF6" w:rsidRPr="00CD03B7" w:rsidRDefault="00405BF6" w:rsidP="00592252">
      <w:pPr>
        <w:pStyle w:val="Listaszerbekezds"/>
        <w:numPr>
          <w:ilvl w:val="4"/>
          <w:numId w:val="13"/>
        </w:numPr>
        <w:tabs>
          <w:tab w:val="left" w:pos="1418"/>
        </w:tabs>
        <w:spacing w:line="276" w:lineRule="auto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az Eladóban közvetetten vagy közvetlenül 25%-ot meghaladó tulajdoni részesedést szerez valamely olyan jogi személy vagy személyes joga szerint jogképes szervezet, amely tekintetében fennáll a Kbt. 62. § (1) bekezdés k) pont kb) alpontjában meghatározott feltétel;</w:t>
      </w:r>
    </w:p>
    <w:p w14:paraId="37905716" w14:textId="77777777" w:rsidR="00405BF6" w:rsidRPr="00CD03B7" w:rsidRDefault="00405BF6" w:rsidP="00592252">
      <w:pPr>
        <w:pStyle w:val="Listaszerbekezds"/>
        <w:numPr>
          <w:ilvl w:val="4"/>
          <w:numId w:val="13"/>
        </w:numPr>
        <w:tabs>
          <w:tab w:val="left" w:pos="1418"/>
        </w:tabs>
        <w:spacing w:line="276" w:lineRule="auto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az Eladó közvetetten vagy közvetlenül 25%-ot meghaladó tulajdoni részesedést szerez valamely olyan jogi személyben vagy személyes joga szerint jogképes szervezetben, amely tekintetében fennáll a Kbt. 62. § (1) bekezdés k) pont kb) alpontjában meghatározott feltétel.</w:t>
      </w:r>
    </w:p>
    <w:p w14:paraId="3769C10F" w14:textId="3E3BA81F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Az Eladó súlyos szerződésszegése esetén </w:t>
      </w:r>
      <w:r w:rsidR="004F4C5B" w:rsidRPr="00CD03B7">
        <w:rPr>
          <w:rFonts w:ascii="Georgia" w:hAnsi="Georgia"/>
          <w:szCs w:val="24"/>
        </w:rPr>
        <w:t xml:space="preserve">a </w:t>
      </w:r>
      <w:r w:rsidRPr="00CD03B7">
        <w:rPr>
          <w:rFonts w:ascii="Georgia" w:hAnsi="Georgia"/>
          <w:szCs w:val="24"/>
        </w:rPr>
        <w:t>Vevő a szerződés azonnali hatályú felmondására jogosult.</w:t>
      </w:r>
    </w:p>
    <w:p w14:paraId="6F201CA9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Súlyos szerződésszegésnek minősül:</w:t>
      </w:r>
    </w:p>
    <w:p w14:paraId="3DF872C9" w14:textId="11AD9138" w:rsidR="006F2B6A" w:rsidRPr="00CD03B7" w:rsidRDefault="00405BF6" w:rsidP="00592252">
      <w:pPr>
        <w:pStyle w:val="Listaszerbekezds"/>
        <w:numPr>
          <w:ilvl w:val="0"/>
          <w:numId w:val="8"/>
        </w:numPr>
        <w:spacing w:line="276" w:lineRule="auto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jelen Szerződésben meghatározott </w:t>
      </w:r>
      <w:r w:rsidR="006F2B6A" w:rsidRPr="00CD03B7">
        <w:rPr>
          <w:rFonts w:ascii="Georgia" w:hAnsi="Georgia"/>
          <w:szCs w:val="24"/>
        </w:rPr>
        <w:t>ütemez</w:t>
      </w:r>
      <w:r w:rsidR="00AA5317" w:rsidRPr="00CD03B7">
        <w:rPr>
          <w:rFonts w:ascii="Georgia" w:hAnsi="Georgia"/>
          <w:szCs w:val="24"/>
        </w:rPr>
        <w:t xml:space="preserve">éstől </w:t>
      </w:r>
      <w:r w:rsidR="006F2B6A" w:rsidRPr="00CD03B7">
        <w:rPr>
          <w:rFonts w:ascii="Georgia" w:hAnsi="Georgia"/>
          <w:szCs w:val="24"/>
        </w:rPr>
        <w:t>2. alkalommal történő eltérés</w:t>
      </w:r>
      <w:r w:rsidR="00AA5317" w:rsidRPr="00CD03B7">
        <w:rPr>
          <w:rFonts w:ascii="Georgia" w:hAnsi="Georgia"/>
          <w:szCs w:val="24"/>
        </w:rPr>
        <w:t>;</w:t>
      </w:r>
    </w:p>
    <w:p w14:paraId="7F58585D" w14:textId="77777777" w:rsidR="00405BF6" w:rsidRPr="00CD03B7" w:rsidRDefault="006F2B6A" w:rsidP="00592252">
      <w:pPr>
        <w:pStyle w:val="Listaszerbekezds"/>
        <w:numPr>
          <w:ilvl w:val="0"/>
          <w:numId w:val="8"/>
        </w:numPr>
        <w:spacing w:line="276" w:lineRule="auto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Vevővel előzetesen egyeztetett </w:t>
      </w:r>
      <w:r w:rsidR="00405BF6" w:rsidRPr="00CD03B7">
        <w:rPr>
          <w:rFonts w:ascii="Georgia" w:hAnsi="Georgia"/>
          <w:szCs w:val="24"/>
        </w:rPr>
        <w:t xml:space="preserve">szállítási határidő </w:t>
      </w:r>
      <w:r w:rsidRPr="00CD03B7">
        <w:rPr>
          <w:rFonts w:ascii="Georgia" w:hAnsi="Georgia"/>
          <w:szCs w:val="24"/>
        </w:rPr>
        <w:t>2</w:t>
      </w:r>
      <w:r w:rsidR="00405BF6" w:rsidRPr="00CD03B7">
        <w:rPr>
          <w:rFonts w:ascii="Georgia" w:hAnsi="Georgia"/>
          <w:szCs w:val="24"/>
        </w:rPr>
        <w:t>. alkalommal történő megszegése</w:t>
      </w:r>
      <w:r w:rsidRPr="00CD03B7">
        <w:rPr>
          <w:rFonts w:ascii="Georgia" w:hAnsi="Georgia"/>
          <w:szCs w:val="24"/>
        </w:rPr>
        <w:t>;</w:t>
      </w:r>
    </w:p>
    <w:p w14:paraId="7B42F5B2" w14:textId="77777777" w:rsidR="00405BF6" w:rsidRPr="00CD03B7" w:rsidRDefault="00405BF6" w:rsidP="00592252">
      <w:pPr>
        <w:pStyle w:val="Listaszerbekezds"/>
        <w:numPr>
          <w:ilvl w:val="0"/>
          <w:numId w:val="8"/>
        </w:numPr>
        <w:spacing w:line="276" w:lineRule="auto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jelen Szerződésben előírt fizetési feltételek </w:t>
      </w:r>
      <w:r w:rsidR="00AA5317" w:rsidRPr="00CD03B7">
        <w:rPr>
          <w:rFonts w:ascii="Georgia" w:hAnsi="Georgia"/>
          <w:szCs w:val="24"/>
        </w:rPr>
        <w:t>2. alkalommal történő</w:t>
      </w:r>
      <w:r w:rsidRPr="00CD03B7">
        <w:rPr>
          <w:rFonts w:ascii="Georgia" w:hAnsi="Georgia"/>
          <w:szCs w:val="24"/>
        </w:rPr>
        <w:t xml:space="preserve"> megszegése.</w:t>
      </w:r>
    </w:p>
    <w:p w14:paraId="52D8AF10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bookmarkStart w:id="102" w:name="_Toc389742041"/>
      <w:r w:rsidRPr="00CD03B7">
        <w:rPr>
          <w:rFonts w:ascii="Georgia" w:hAnsi="Georgia"/>
          <w:szCs w:val="24"/>
        </w:rPr>
        <w:t xml:space="preserve">A jelen Szerződés megszűnik, amennyiben a </w:t>
      </w:r>
      <w:r w:rsidR="00AA5317" w:rsidRPr="00CD03B7">
        <w:rPr>
          <w:rFonts w:ascii="Georgia" w:hAnsi="Georgia"/>
          <w:szCs w:val="24"/>
        </w:rPr>
        <w:t>4</w:t>
      </w:r>
      <w:r w:rsidRPr="00CD03B7">
        <w:rPr>
          <w:rFonts w:ascii="Georgia" w:hAnsi="Georgia"/>
          <w:szCs w:val="24"/>
        </w:rPr>
        <w:t>.1. pontban meghatározott keretösszeg terhére további kifizetés nem lehetséges.</w:t>
      </w:r>
    </w:p>
    <w:p w14:paraId="5DC0ED53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Felmondás illetve a Szerződés egyéb okból történő megszűnése esetén az Eladó a szerződés megszűnése előtt már teljesített szolgáltatás szerződésszerű pénzbeli ellenértékére jogosult.</w:t>
      </w:r>
      <w:bookmarkEnd w:id="102"/>
    </w:p>
    <w:p w14:paraId="4D5D744D" w14:textId="46AB9CC4" w:rsidR="00AA5317" w:rsidRPr="00CD03B7" w:rsidRDefault="00AA5317" w:rsidP="0013001F">
      <w:pPr>
        <w:spacing w:after="160" w:line="276" w:lineRule="auto"/>
        <w:jc w:val="left"/>
        <w:rPr>
          <w:rFonts w:ascii="Georgia" w:hAnsi="Georgia"/>
          <w:szCs w:val="24"/>
        </w:rPr>
      </w:pPr>
    </w:p>
    <w:p w14:paraId="15437E13" w14:textId="77777777" w:rsidR="00405BF6" w:rsidRPr="00CD03B7" w:rsidRDefault="00405BF6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t>Titokvédelem</w:t>
      </w:r>
    </w:p>
    <w:p w14:paraId="5948590C" w14:textId="77777777" w:rsidR="00405BF6" w:rsidRPr="00CD03B7" w:rsidRDefault="00405BF6" w:rsidP="00592252">
      <w:pPr>
        <w:tabs>
          <w:tab w:val="left" w:pos="540"/>
          <w:tab w:val="left" w:pos="567"/>
        </w:tabs>
        <w:spacing w:line="276" w:lineRule="auto"/>
        <w:ind w:left="703"/>
        <w:rPr>
          <w:rFonts w:ascii="Georgia" w:hAnsi="Georgia"/>
          <w:b/>
          <w:color w:val="000000"/>
          <w:szCs w:val="24"/>
        </w:rPr>
      </w:pPr>
      <w:r w:rsidRPr="00CD03B7">
        <w:rPr>
          <w:rFonts w:ascii="Georgia" w:hAnsi="Georgia"/>
          <w:szCs w:val="24"/>
        </w:rPr>
        <w:t xml:space="preserve">Az Eladót titoktartási kötelezettség terheli a jelen szerződés teljesítése során a Vevővel, annak tevékenységével kapcsolatban tudomására jutó mindennemű – közérdekűnek nem minősülő – adat, információ, ismeret vonatkozásában. E titoktartási kötelezettség kiterjed az Eladó alkalmazottaira, munkatársaira, </w:t>
      </w:r>
      <w:r w:rsidRPr="00CD03B7">
        <w:rPr>
          <w:rFonts w:ascii="Georgia" w:hAnsi="Georgia"/>
          <w:szCs w:val="24"/>
        </w:rPr>
        <w:lastRenderedPageBreak/>
        <w:t>illetve alvállalkozóira és egyéb közreműködőire is, akiket erre az Eladó köteles hitelt érdemlően figyelmeztetni.</w:t>
      </w:r>
    </w:p>
    <w:p w14:paraId="478CF966" w14:textId="77777777" w:rsidR="00405BF6" w:rsidRPr="00CD03B7" w:rsidRDefault="00405BF6" w:rsidP="00592252">
      <w:pPr>
        <w:tabs>
          <w:tab w:val="left" w:pos="822"/>
        </w:tabs>
        <w:autoSpaceDE w:val="0"/>
        <w:autoSpaceDN w:val="0"/>
        <w:adjustRightInd w:val="0"/>
        <w:spacing w:line="276" w:lineRule="auto"/>
        <w:ind w:left="284"/>
        <w:rPr>
          <w:rFonts w:ascii="Georgia" w:hAnsi="Georgia"/>
          <w:szCs w:val="24"/>
        </w:rPr>
      </w:pPr>
    </w:p>
    <w:p w14:paraId="0648A84F" w14:textId="77777777" w:rsidR="00405BF6" w:rsidRPr="00CD03B7" w:rsidRDefault="00405BF6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t>Jogviták rendezése</w:t>
      </w:r>
    </w:p>
    <w:p w14:paraId="2C6D818B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 Vevő és az Eladó köteles minden lehetséges erőfeszítést megtenni annak érdekében, hogy a jelen szerződéssel kapcsolatban közöttük felmerülő bármiféle nézeteltérést vagy vitát békés úton, közvetlen tárgyalások útján rendezzenek.</w:t>
      </w:r>
    </w:p>
    <w:p w14:paraId="000F76BC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Amennyiben az előző pontban említett tárgyalások megkezdését követő 10 munkanapon belül a felek nem tudnának békés úton egyezségre jutni a jelen szerződéssel kapcsolatban közöttük felmerült vitát illetően, úgy a perben eljáró bíróságot az 1952. évi III. törvény (Pp.) rendelkezései alapján kell kiválasztani.</w:t>
      </w:r>
    </w:p>
    <w:p w14:paraId="6C4AB77A" w14:textId="77777777" w:rsidR="00405BF6" w:rsidRPr="00CD03B7" w:rsidRDefault="00405BF6" w:rsidP="00592252">
      <w:pPr>
        <w:tabs>
          <w:tab w:val="left" w:pos="540"/>
          <w:tab w:val="left" w:pos="567"/>
          <w:tab w:val="left" w:pos="720"/>
        </w:tabs>
        <w:spacing w:line="276" w:lineRule="auto"/>
        <w:ind w:left="720" w:hanging="720"/>
        <w:rPr>
          <w:rFonts w:ascii="Georgia" w:hAnsi="Georgia"/>
          <w:color w:val="000000"/>
          <w:szCs w:val="24"/>
        </w:rPr>
      </w:pPr>
    </w:p>
    <w:p w14:paraId="096DB178" w14:textId="77777777" w:rsidR="00405BF6" w:rsidRPr="00CD03B7" w:rsidRDefault="00405BF6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t>Átláthatóság</w:t>
      </w:r>
    </w:p>
    <w:p w14:paraId="503E0A4E" w14:textId="77777777" w:rsidR="00405BF6" w:rsidRPr="00CD03B7" w:rsidRDefault="00405BF6" w:rsidP="00592252">
      <w:pPr>
        <w:tabs>
          <w:tab w:val="left" w:pos="540"/>
          <w:tab w:val="left" w:pos="567"/>
        </w:tabs>
        <w:spacing w:line="276" w:lineRule="auto"/>
        <w:ind w:left="703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Eladó a 368/2011. (XII. 31.) Korm. rendelet 50. § (1a) bekezdése alapján nyilatkozik arról, hogy a nemzeti vagyonról szóló 2011. évi CXCVI. törvény 3. § (1) bekezdése alapján átlátható szervezetnek minősül. Nyilatkozata a Szerződés mellékletét képezi. Eladó kötelezettséget vállal arra, hogy e nyilatkozatban foglaltak változása esetén haladéktalanul, írásban tájékoztatja az Vevőt. Eladó tudomásul veszi, hogy a valótlan tartalmú nyilatkozat alapján kötött szerződést Eladó azonnali hatállyal felmondja vagy – ha a szerződés teljesítésére még nem került sor - a szerződéstől eláll.</w:t>
      </w:r>
    </w:p>
    <w:p w14:paraId="771E37A3" w14:textId="77777777" w:rsidR="00405BF6" w:rsidRPr="00CD03B7" w:rsidRDefault="00405BF6" w:rsidP="00592252">
      <w:pPr>
        <w:tabs>
          <w:tab w:val="left" w:pos="312"/>
          <w:tab w:val="left" w:pos="720"/>
        </w:tabs>
        <w:suppressAutoHyphens/>
        <w:spacing w:line="276" w:lineRule="auto"/>
        <w:rPr>
          <w:rFonts w:ascii="Georgia" w:hAnsi="Georgia"/>
          <w:color w:val="000000"/>
          <w:szCs w:val="24"/>
        </w:rPr>
      </w:pPr>
    </w:p>
    <w:p w14:paraId="5D49583B" w14:textId="77777777" w:rsidR="00405BF6" w:rsidRPr="00CD03B7" w:rsidRDefault="00405BF6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t>Egyéb megállapodások</w:t>
      </w:r>
    </w:p>
    <w:p w14:paraId="61CABE8D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Vevő haladéktalanul, írásban értesíti az Eladót arról, ha a rendelkezésre álló keretösszeg terhére további megrendelés nem lehetséges. </w:t>
      </w:r>
    </w:p>
    <w:p w14:paraId="39FD0F60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 Vevő kizárólag a jelen szerződés késedelem és hibátlan teljesítése esetén járul hozzá ahhoz, hogy az Eladó a szerződés tárgyát képező értékesítésre referenciaként hivatkozzon. Hibás, késedelmes teljesítés vagy egyéb szerződésszegés esetén a Vevő e körülményt a referenciaigazolásban feltünteti.</w:t>
      </w:r>
    </w:p>
    <w:p w14:paraId="3C439BC9" w14:textId="77777777" w:rsidR="00405BF6" w:rsidRPr="00CD03B7" w:rsidRDefault="00405BF6" w:rsidP="00592252">
      <w:pPr>
        <w:spacing w:line="276" w:lineRule="auto"/>
        <w:ind w:left="360"/>
        <w:rPr>
          <w:rFonts w:ascii="Georgia" w:hAnsi="Georgia"/>
          <w:szCs w:val="24"/>
        </w:rPr>
      </w:pPr>
    </w:p>
    <w:p w14:paraId="08BC338F" w14:textId="77777777" w:rsidR="00405BF6" w:rsidRPr="00CD03B7" w:rsidRDefault="00405BF6" w:rsidP="00592252">
      <w:pPr>
        <w:pStyle w:val="Listaszerbekezds"/>
        <w:numPr>
          <w:ilvl w:val="0"/>
          <w:numId w:val="4"/>
        </w:numPr>
        <w:spacing w:before="120" w:after="120" w:line="276" w:lineRule="auto"/>
        <w:ind w:left="709" w:hanging="709"/>
        <w:rPr>
          <w:rFonts w:ascii="Georgia" w:hAnsi="Georgia"/>
          <w:b/>
          <w:szCs w:val="24"/>
        </w:rPr>
      </w:pPr>
      <w:r w:rsidRPr="00CD03B7">
        <w:rPr>
          <w:rFonts w:ascii="Georgia" w:hAnsi="Georgia"/>
          <w:b/>
          <w:szCs w:val="24"/>
        </w:rPr>
        <w:t xml:space="preserve">Záró rendelkezések </w:t>
      </w:r>
    </w:p>
    <w:p w14:paraId="371297A4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 szerződés a felek kölcsönös aláírása napján lép hatályba.</w:t>
      </w:r>
    </w:p>
    <w:p w14:paraId="5F504C3D" w14:textId="5C1767F9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A szerződésben nem szabályozottak tekintetében a Polgári Törvénykönyvről szóló 2013. évi V. törvény és a közbeszerzésekről szóló 2015. évi CXLIII. törvény előírásai az irányadók. </w:t>
      </w:r>
    </w:p>
    <w:p w14:paraId="26899BF3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A jelen Szerződés öt egymással mindenben megegyező eredeti példányban készült, amelyekből három példány a Vevőt és kettő példány az Eladót illet meg.</w:t>
      </w:r>
    </w:p>
    <w:p w14:paraId="08308050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lastRenderedPageBreak/>
        <w:t xml:space="preserve">A szerződést a felek átolvasás és értelmezés után, mint akaratukkal megegyezőt aláírták. </w:t>
      </w:r>
    </w:p>
    <w:p w14:paraId="47B73808" w14:textId="77777777" w:rsidR="00405BF6" w:rsidRPr="00CD03B7" w:rsidRDefault="00405BF6" w:rsidP="00592252">
      <w:pPr>
        <w:pStyle w:val="Listaszerbekezds"/>
        <w:numPr>
          <w:ilvl w:val="1"/>
          <w:numId w:val="4"/>
        </w:numPr>
        <w:tabs>
          <w:tab w:val="left" w:pos="1418"/>
        </w:tabs>
        <w:spacing w:line="276" w:lineRule="auto"/>
        <w:ind w:left="1418" w:hanging="709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Jelen szerződés elválaszthatatlan részét képezik az alábbi mellékletek:</w:t>
      </w:r>
    </w:p>
    <w:p w14:paraId="5AED62DF" w14:textId="06258691" w:rsidR="00405BF6" w:rsidRPr="00CD03B7" w:rsidRDefault="00405BF6" w:rsidP="00592252">
      <w:pPr>
        <w:spacing w:line="276" w:lineRule="auto"/>
        <w:ind w:left="792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1. sz. melléklet: </w:t>
      </w:r>
      <w:r w:rsidRPr="00CD03B7">
        <w:rPr>
          <w:rFonts w:ascii="Georgia" w:hAnsi="Georgia"/>
          <w:szCs w:val="24"/>
        </w:rPr>
        <w:tab/>
      </w:r>
      <w:r w:rsidR="003B279F" w:rsidRPr="00CD03B7">
        <w:rPr>
          <w:rFonts w:ascii="Georgia" w:hAnsi="Georgia"/>
          <w:szCs w:val="24"/>
        </w:rPr>
        <w:t>A szerződés</w:t>
      </w:r>
      <w:r w:rsidR="000D4778" w:rsidRPr="00CD03B7">
        <w:rPr>
          <w:rFonts w:ascii="Georgia" w:hAnsi="Georgia"/>
          <w:szCs w:val="24"/>
        </w:rPr>
        <w:t xml:space="preserve"> 1. pontja</w:t>
      </w:r>
      <w:r w:rsidR="003B279F" w:rsidRPr="00CD03B7">
        <w:rPr>
          <w:rFonts w:ascii="Georgia" w:hAnsi="Georgia"/>
          <w:szCs w:val="24"/>
        </w:rPr>
        <w:t xml:space="preserve"> alapján s</w:t>
      </w:r>
      <w:r w:rsidRPr="00CD03B7">
        <w:rPr>
          <w:rFonts w:ascii="Georgia" w:hAnsi="Georgia"/>
          <w:szCs w:val="24"/>
        </w:rPr>
        <w:t xml:space="preserve">zállítandó </w:t>
      </w:r>
      <w:r w:rsidR="003B279F" w:rsidRPr="00CD03B7">
        <w:rPr>
          <w:rFonts w:ascii="Georgia" w:hAnsi="Georgia"/>
          <w:szCs w:val="24"/>
        </w:rPr>
        <w:t>kötetek</w:t>
      </w:r>
      <w:r w:rsidR="00A05E56" w:rsidRPr="00CD03B7">
        <w:rPr>
          <w:rFonts w:ascii="Georgia" w:hAnsi="Georgia"/>
          <w:szCs w:val="24"/>
        </w:rPr>
        <w:t xml:space="preserve"> ártáblázata</w:t>
      </w:r>
    </w:p>
    <w:p w14:paraId="5FF6E84A" w14:textId="1304EA86" w:rsidR="00405BF6" w:rsidRPr="00CD03B7" w:rsidRDefault="003B279F" w:rsidP="00592252">
      <w:pPr>
        <w:spacing w:line="276" w:lineRule="auto"/>
        <w:ind w:left="792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2</w:t>
      </w:r>
      <w:r w:rsidR="00405BF6" w:rsidRPr="00CD03B7">
        <w:rPr>
          <w:rFonts w:ascii="Georgia" w:hAnsi="Georgia"/>
          <w:szCs w:val="24"/>
        </w:rPr>
        <w:t>. sz. melléklet:</w:t>
      </w:r>
      <w:r w:rsidR="00405BF6" w:rsidRPr="00CD03B7">
        <w:rPr>
          <w:rFonts w:ascii="Georgia" w:hAnsi="Georgia"/>
          <w:szCs w:val="24"/>
        </w:rPr>
        <w:tab/>
      </w:r>
      <w:r w:rsidRPr="00CD03B7">
        <w:rPr>
          <w:rFonts w:ascii="Georgia" w:hAnsi="Georgia"/>
          <w:szCs w:val="24"/>
        </w:rPr>
        <w:t xml:space="preserve">A </w:t>
      </w:r>
      <w:del w:id="103" w:author="Modositas" w:date="2017-09-15T10:54:00Z">
        <w:r w:rsidRPr="00EF24C0">
          <w:rPr>
            <w:rFonts w:ascii="Georgia" w:hAnsi="Georgia"/>
            <w:szCs w:val="24"/>
          </w:rPr>
          <w:delText>vételi jog</w:delText>
        </w:r>
      </w:del>
      <w:ins w:id="104" w:author="Modositas" w:date="2017-09-15T10:54:00Z">
        <w:r w:rsidR="00CD03B7" w:rsidRPr="00CD03B7">
          <w:rPr>
            <w:rFonts w:ascii="Georgia" w:hAnsi="Georgia"/>
            <w:szCs w:val="24"/>
          </w:rPr>
          <w:t>Szerződés 2.1. pontja</w:t>
        </w:r>
      </w:ins>
      <w:r w:rsidR="00CD03B7" w:rsidRPr="00CD03B7">
        <w:rPr>
          <w:rFonts w:ascii="Georgia" w:hAnsi="Georgia"/>
          <w:szCs w:val="24"/>
        </w:rPr>
        <w:t xml:space="preserve"> alapján </w:t>
      </w:r>
      <w:del w:id="105" w:author="Modositas" w:date="2017-09-15T10:54:00Z">
        <w:r w:rsidRPr="00EF24C0">
          <w:rPr>
            <w:rFonts w:ascii="Georgia" w:hAnsi="Georgia"/>
            <w:szCs w:val="24"/>
          </w:rPr>
          <w:delText xml:space="preserve">megrendelt kötetek </w:delText>
        </w:r>
        <w:r w:rsidR="00A05E56" w:rsidRPr="00EF24C0">
          <w:rPr>
            <w:rFonts w:ascii="Georgia" w:hAnsi="Georgia"/>
            <w:szCs w:val="24"/>
          </w:rPr>
          <w:delText>ártáblázata</w:delText>
        </w:r>
      </w:del>
      <w:ins w:id="106" w:author="Modositas" w:date="2017-09-15T10:54:00Z">
        <w:r w:rsidR="00CD03B7" w:rsidRPr="00CD03B7">
          <w:rPr>
            <w:rFonts w:ascii="Georgia" w:hAnsi="Georgia"/>
            <w:szCs w:val="24"/>
          </w:rPr>
          <w:t xml:space="preserve">szállítandó címekre </w:t>
        </w:r>
        <w:r w:rsidR="00CD03B7" w:rsidRPr="00CD03B7">
          <w:rPr>
            <w:rFonts w:ascii="Georgia" w:hAnsi="Georgia"/>
            <w:szCs w:val="24"/>
          </w:rPr>
          <w:tab/>
        </w:r>
        <w:r w:rsidR="00CD03B7" w:rsidRPr="00CD03B7">
          <w:rPr>
            <w:rFonts w:ascii="Georgia" w:hAnsi="Georgia"/>
            <w:szCs w:val="24"/>
          </w:rPr>
          <w:tab/>
        </w:r>
        <w:r w:rsidR="00CD03B7" w:rsidRPr="00CD03B7">
          <w:rPr>
            <w:rFonts w:ascii="Georgia" w:hAnsi="Georgia"/>
            <w:szCs w:val="24"/>
          </w:rPr>
          <w:tab/>
        </w:r>
        <w:r w:rsidR="00CD03B7" w:rsidRPr="00CD03B7">
          <w:rPr>
            <w:rFonts w:ascii="Georgia" w:hAnsi="Georgia"/>
            <w:szCs w:val="24"/>
          </w:rPr>
          <w:tab/>
          <w:t>vonatkozó ártáblázat</w:t>
        </w:r>
      </w:ins>
    </w:p>
    <w:p w14:paraId="284F367A" w14:textId="2B869420" w:rsidR="00CD03B7" w:rsidRPr="00CD03B7" w:rsidRDefault="00CD03B7" w:rsidP="00592252">
      <w:pPr>
        <w:spacing w:line="276" w:lineRule="auto"/>
        <w:ind w:left="792"/>
        <w:rPr>
          <w:ins w:id="107" w:author="Modositas" w:date="2017-09-15T10:54:00Z"/>
          <w:rFonts w:ascii="Georgia" w:hAnsi="Georgia"/>
          <w:szCs w:val="24"/>
        </w:rPr>
      </w:pPr>
      <w:ins w:id="108" w:author="Modositas" w:date="2017-09-15T10:54:00Z">
        <w:r w:rsidRPr="00CD03B7">
          <w:rPr>
            <w:rFonts w:ascii="Georgia" w:hAnsi="Georgia"/>
            <w:szCs w:val="24"/>
          </w:rPr>
          <w:t>2/A sz. melléklet</w:t>
        </w:r>
        <w:r w:rsidRPr="00CD03B7">
          <w:rPr>
            <w:rFonts w:ascii="Georgia" w:hAnsi="Georgia"/>
            <w:szCs w:val="24"/>
          </w:rPr>
          <w:tab/>
          <w:t>A Szerződés 2.3. pontja szállítható címekre von</w:t>
        </w:r>
        <w:r w:rsidR="007B7A6B">
          <w:rPr>
            <w:rFonts w:ascii="Georgia" w:hAnsi="Georgia"/>
            <w:szCs w:val="24"/>
          </w:rPr>
          <w:t>a</w:t>
        </w:r>
        <w:r w:rsidRPr="00CD03B7">
          <w:rPr>
            <w:rFonts w:ascii="Georgia" w:hAnsi="Georgia"/>
            <w:szCs w:val="24"/>
          </w:rPr>
          <w:t xml:space="preserve">tkozó </w:t>
        </w:r>
        <w:r w:rsidRPr="00CD03B7">
          <w:rPr>
            <w:rFonts w:ascii="Georgia" w:hAnsi="Georgia"/>
            <w:szCs w:val="24"/>
          </w:rPr>
          <w:tab/>
        </w:r>
        <w:r w:rsidRPr="00CD03B7">
          <w:rPr>
            <w:rFonts w:ascii="Georgia" w:hAnsi="Georgia"/>
            <w:szCs w:val="24"/>
          </w:rPr>
          <w:tab/>
        </w:r>
        <w:r w:rsidRPr="00CD03B7">
          <w:rPr>
            <w:rFonts w:ascii="Georgia" w:hAnsi="Georgia"/>
            <w:szCs w:val="24"/>
          </w:rPr>
          <w:tab/>
          <w:t>ártáblázat</w:t>
        </w:r>
      </w:ins>
    </w:p>
    <w:p w14:paraId="54E421AC" w14:textId="66060EB4" w:rsidR="00DD3F30" w:rsidRPr="00CD03B7" w:rsidRDefault="00DD3F30" w:rsidP="00592252">
      <w:pPr>
        <w:spacing w:line="276" w:lineRule="auto"/>
        <w:ind w:left="792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3. sz. melléklet: </w:t>
      </w:r>
      <w:r w:rsidRPr="00CD03B7">
        <w:rPr>
          <w:rFonts w:ascii="Georgia" w:hAnsi="Georgia"/>
          <w:szCs w:val="24"/>
        </w:rPr>
        <w:tab/>
        <w:t>Teljesítési biztosíték okmány</w:t>
      </w:r>
    </w:p>
    <w:p w14:paraId="19575F69" w14:textId="77777777" w:rsidR="00405BF6" w:rsidRPr="00CD03B7" w:rsidRDefault="00405BF6" w:rsidP="00592252">
      <w:pPr>
        <w:spacing w:line="276" w:lineRule="auto"/>
        <w:ind w:left="792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4. sz. melléklet: </w:t>
      </w:r>
      <w:r w:rsidRPr="00CD03B7">
        <w:rPr>
          <w:rFonts w:ascii="Georgia" w:hAnsi="Georgia"/>
          <w:szCs w:val="24"/>
        </w:rPr>
        <w:tab/>
        <w:t>Átláthatósági nyilatkozat.</w:t>
      </w:r>
    </w:p>
    <w:p w14:paraId="47F3F52B" w14:textId="77777777" w:rsidR="00405BF6" w:rsidRPr="00CD03B7" w:rsidRDefault="00405BF6" w:rsidP="00592252">
      <w:pPr>
        <w:spacing w:line="276" w:lineRule="auto"/>
        <w:ind w:left="792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 xml:space="preserve">5. sz. melléklet: </w:t>
      </w:r>
      <w:r w:rsidRPr="00CD03B7">
        <w:rPr>
          <w:rFonts w:ascii="Georgia" w:hAnsi="Georgia"/>
          <w:szCs w:val="24"/>
        </w:rPr>
        <w:tab/>
        <w:t>Nyilatkozat a Kbt. 138. § (3) bekezdése alapján</w:t>
      </w:r>
    </w:p>
    <w:p w14:paraId="33787EFF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30ACD7AD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  <w:r w:rsidRPr="00CD03B7">
        <w:rPr>
          <w:rFonts w:ascii="Georgia" w:hAnsi="Georgia"/>
          <w:szCs w:val="24"/>
        </w:rPr>
        <w:t>Budapest, 201</w:t>
      </w:r>
      <w:r w:rsidR="00A05E56" w:rsidRPr="00CD03B7">
        <w:rPr>
          <w:rFonts w:ascii="Georgia" w:hAnsi="Georgia"/>
          <w:szCs w:val="24"/>
        </w:rPr>
        <w:t>7</w:t>
      </w:r>
      <w:r w:rsidRPr="00CD03B7">
        <w:rPr>
          <w:rFonts w:ascii="Georgia" w:hAnsi="Georgia"/>
          <w:szCs w:val="24"/>
        </w:rPr>
        <w:t>.</w:t>
      </w:r>
      <w:r w:rsidR="00A05E56" w:rsidRPr="00CD03B7">
        <w:rPr>
          <w:rFonts w:ascii="Georgia" w:hAnsi="Georgia"/>
          <w:szCs w:val="24"/>
        </w:rPr>
        <w:t xml:space="preserve"> ……………………..</w:t>
      </w:r>
    </w:p>
    <w:p w14:paraId="71DAD5EC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734DA2E9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046FBF4E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4E0AD426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835"/>
        <w:gridCol w:w="3260"/>
      </w:tblGrid>
      <w:tr w:rsidR="00405BF6" w:rsidRPr="00CD03B7" w14:paraId="16FD091E" w14:textId="77777777" w:rsidTr="00746512">
        <w:trPr>
          <w:jc w:val="center"/>
        </w:trPr>
        <w:tc>
          <w:tcPr>
            <w:tcW w:w="2977" w:type="dxa"/>
          </w:tcPr>
          <w:p w14:paraId="10799438" w14:textId="77777777" w:rsidR="00405BF6" w:rsidRPr="00CD03B7" w:rsidRDefault="00405BF6" w:rsidP="0059225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CD03B7">
              <w:rPr>
                <w:rFonts w:ascii="Georgia" w:hAnsi="Georgia"/>
                <w:szCs w:val="24"/>
              </w:rPr>
              <w:t>…………………………..</w:t>
            </w:r>
          </w:p>
          <w:p w14:paraId="303561C2" w14:textId="2E09552C" w:rsidR="00405BF6" w:rsidRPr="00CD03B7" w:rsidRDefault="00EF24C0" w:rsidP="0059225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CD03B7">
              <w:rPr>
                <w:rFonts w:ascii="Georgia" w:hAnsi="Georgia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0AF40E32" w14:textId="77777777" w:rsidR="00405BF6" w:rsidRPr="00CD03B7" w:rsidRDefault="00405BF6" w:rsidP="0059225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CD03B7">
              <w:rPr>
                <w:rFonts w:ascii="Georgia" w:hAnsi="Georgia"/>
                <w:szCs w:val="24"/>
              </w:rPr>
              <w:t>…………………………..</w:t>
            </w:r>
          </w:p>
          <w:p w14:paraId="2AE70E0E" w14:textId="43DB8B15" w:rsidR="00405BF6" w:rsidRPr="00CD03B7" w:rsidRDefault="00EF24C0" w:rsidP="0059225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CD03B7">
              <w:rPr>
                <w:rFonts w:ascii="Georgia" w:hAnsi="Georgia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7D12E8C7" w14:textId="77777777" w:rsidR="00405BF6" w:rsidRPr="00CD03B7" w:rsidRDefault="00405BF6" w:rsidP="0059225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CD03B7">
              <w:rPr>
                <w:rFonts w:ascii="Georgia" w:hAnsi="Georgia"/>
                <w:szCs w:val="24"/>
              </w:rPr>
              <w:t>…………………………..</w:t>
            </w:r>
          </w:p>
          <w:p w14:paraId="59791540" w14:textId="77777777" w:rsidR="00A05E56" w:rsidRPr="00CD03B7" w:rsidRDefault="00A05E56" w:rsidP="0059225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CD03B7">
              <w:rPr>
                <w:rFonts w:ascii="Georgia" w:hAnsi="Georgia"/>
                <w:szCs w:val="24"/>
              </w:rPr>
              <w:t>…………………………..</w:t>
            </w:r>
          </w:p>
          <w:p w14:paraId="153114F0" w14:textId="77777777" w:rsidR="00405BF6" w:rsidRPr="00CD03B7" w:rsidRDefault="00A05E56" w:rsidP="0059225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CD03B7">
              <w:rPr>
                <w:rFonts w:ascii="Georgia" w:hAnsi="Georgia"/>
                <w:szCs w:val="24"/>
              </w:rPr>
              <w:t>…………………………..</w:t>
            </w:r>
          </w:p>
        </w:tc>
      </w:tr>
      <w:tr w:rsidR="00405BF6" w:rsidRPr="00CD03B7" w14:paraId="1B58025D" w14:textId="77777777" w:rsidTr="00746512">
        <w:trPr>
          <w:jc w:val="center"/>
        </w:trPr>
        <w:tc>
          <w:tcPr>
            <w:tcW w:w="5812" w:type="dxa"/>
            <w:gridSpan w:val="2"/>
          </w:tcPr>
          <w:p w14:paraId="045373C8" w14:textId="77777777" w:rsidR="00405BF6" w:rsidRPr="00CD03B7" w:rsidRDefault="00405BF6" w:rsidP="0059225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CD03B7">
              <w:rPr>
                <w:rFonts w:ascii="Georgia" w:hAnsi="Georgia"/>
                <w:szCs w:val="24"/>
              </w:rPr>
              <w:t>Országgyűlés Hivatala</w:t>
            </w:r>
          </w:p>
          <w:p w14:paraId="108D75C2" w14:textId="77777777" w:rsidR="00405BF6" w:rsidRPr="00CD03B7" w:rsidRDefault="00405BF6" w:rsidP="0059225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CD03B7">
              <w:rPr>
                <w:rFonts w:ascii="Georgia" w:hAnsi="Georgia"/>
                <w:szCs w:val="24"/>
              </w:rPr>
              <w:t>Vevő</w:t>
            </w:r>
          </w:p>
        </w:tc>
        <w:tc>
          <w:tcPr>
            <w:tcW w:w="3260" w:type="dxa"/>
          </w:tcPr>
          <w:p w14:paraId="1DEB4C80" w14:textId="77777777" w:rsidR="00405BF6" w:rsidRPr="00CD03B7" w:rsidRDefault="00A05E56" w:rsidP="0059225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CD03B7">
              <w:rPr>
                <w:rFonts w:ascii="Georgia" w:hAnsi="Georgia"/>
                <w:szCs w:val="24"/>
              </w:rPr>
              <w:t>…………………………….</w:t>
            </w:r>
          </w:p>
          <w:p w14:paraId="66E286BE" w14:textId="77777777" w:rsidR="00405BF6" w:rsidRPr="00CD03B7" w:rsidRDefault="00405BF6" w:rsidP="0059225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CD03B7">
              <w:rPr>
                <w:rFonts w:ascii="Georgia" w:hAnsi="Georgia"/>
                <w:szCs w:val="24"/>
              </w:rPr>
              <w:t>Eladó</w:t>
            </w:r>
          </w:p>
        </w:tc>
      </w:tr>
    </w:tbl>
    <w:p w14:paraId="1A5F6D60" w14:textId="77777777" w:rsidR="00405BF6" w:rsidRPr="00CD03B7" w:rsidRDefault="00405BF6" w:rsidP="00592252">
      <w:pPr>
        <w:spacing w:line="276" w:lineRule="auto"/>
        <w:rPr>
          <w:rFonts w:ascii="Georgia" w:hAnsi="Georgia"/>
          <w:szCs w:val="24"/>
        </w:rPr>
      </w:pPr>
    </w:p>
    <w:p w14:paraId="59F3A935" w14:textId="77777777" w:rsidR="005F079B" w:rsidRPr="00CD03B7" w:rsidRDefault="005F079B" w:rsidP="0013001F">
      <w:pPr>
        <w:spacing w:line="276" w:lineRule="auto"/>
        <w:rPr>
          <w:rFonts w:ascii="Georgia" w:hAnsi="Georgia"/>
          <w:szCs w:val="24"/>
        </w:rPr>
      </w:pPr>
    </w:p>
    <w:sectPr w:rsidR="005F079B" w:rsidRPr="00CD03B7" w:rsidSect="0067789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19137" w14:textId="77777777" w:rsidR="00896478" w:rsidRDefault="00896478">
      <w:r>
        <w:separator/>
      </w:r>
    </w:p>
  </w:endnote>
  <w:endnote w:type="continuationSeparator" w:id="0">
    <w:p w14:paraId="1A1705E9" w14:textId="77777777" w:rsidR="00896478" w:rsidRDefault="00896478">
      <w:r>
        <w:continuationSeparator/>
      </w:r>
    </w:p>
  </w:endnote>
  <w:endnote w:type="continuationNotice" w:id="1">
    <w:p w14:paraId="45BD8598" w14:textId="77777777" w:rsidR="00896478" w:rsidRDefault="008964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1095703"/>
      <w:docPartObj>
        <w:docPartGallery w:val="Page Numbers (Bottom of Page)"/>
        <w:docPartUnique/>
      </w:docPartObj>
    </w:sdtPr>
    <w:sdtEndPr/>
    <w:sdtContent>
      <w:p w14:paraId="447A4CAE" w14:textId="77777777" w:rsidR="007E63F1" w:rsidRDefault="00405BF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01F">
          <w:rPr>
            <w:noProof/>
          </w:rPr>
          <w:t>2</w:t>
        </w:r>
        <w:r>
          <w:fldChar w:fldCharType="end"/>
        </w:r>
      </w:p>
    </w:sdtContent>
  </w:sdt>
  <w:p w14:paraId="22DC7D5D" w14:textId="77777777" w:rsidR="00494683" w:rsidRDefault="0013001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5EAE81" w14:textId="77777777" w:rsidR="00896478" w:rsidRDefault="00896478">
      <w:r>
        <w:separator/>
      </w:r>
    </w:p>
  </w:footnote>
  <w:footnote w:type="continuationSeparator" w:id="0">
    <w:p w14:paraId="35AB01ED" w14:textId="77777777" w:rsidR="00896478" w:rsidRDefault="00896478">
      <w:r>
        <w:continuationSeparator/>
      </w:r>
    </w:p>
  </w:footnote>
  <w:footnote w:type="continuationNotice" w:id="1">
    <w:p w14:paraId="48D9BA28" w14:textId="77777777" w:rsidR="00896478" w:rsidRDefault="008964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61BD4" w14:textId="77777777" w:rsidR="00CF3737" w:rsidRDefault="00CF373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62888"/>
    <w:multiLevelType w:val="hybridMultilevel"/>
    <w:tmpl w:val="5D062CCC"/>
    <w:lvl w:ilvl="0" w:tplc="040E0017">
      <w:start w:val="1"/>
      <w:numFmt w:val="lowerLetter"/>
      <w:lvlText w:val="%1)"/>
      <w:lvlJc w:val="left"/>
      <w:pPr>
        <w:ind w:left="1152" w:hanging="360"/>
      </w:pPr>
    </w:lvl>
    <w:lvl w:ilvl="1" w:tplc="040E0019" w:tentative="1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07EE65A2"/>
    <w:multiLevelType w:val="hybridMultilevel"/>
    <w:tmpl w:val="689E0D8E"/>
    <w:lvl w:ilvl="0" w:tplc="040E0017">
      <w:start w:val="1"/>
      <w:numFmt w:val="lowerLetter"/>
      <w:lvlText w:val="%1)"/>
      <w:lvlJc w:val="left"/>
      <w:pPr>
        <w:ind w:left="1152" w:hanging="360"/>
      </w:pPr>
    </w:lvl>
    <w:lvl w:ilvl="1" w:tplc="040E0019" w:tentative="1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27800312"/>
    <w:multiLevelType w:val="hybridMultilevel"/>
    <w:tmpl w:val="0DC45B60"/>
    <w:lvl w:ilvl="0" w:tplc="8398DC68">
      <w:start w:val="1"/>
      <w:numFmt w:val="bullet"/>
      <w:lvlText w:val="-"/>
      <w:lvlJc w:val="left"/>
      <w:pPr>
        <w:ind w:left="1776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CC12CD0"/>
    <w:multiLevelType w:val="hybridMultilevel"/>
    <w:tmpl w:val="E6EC800A"/>
    <w:lvl w:ilvl="0" w:tplc="040E0017">
      <w:start w:val="1"/>
      <w:numFmt w:val="lowerLetter"/>
      <w:lvlText w:val="%1)"/>
      <w:lvlJc w:val="left"/>
      <w:pPr>
        <w:ind w:left="1636" w:hanging="360"/>
      </w:p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2E7443B1"/>
    <w:multiLevelType w:val="hybridMultilevel"/>
    <w:tmpl w:val="1E1A3086"/>
    <w:lvl w:ilvl="0" w:tplc="040E0017">
      <w:start w:val="1"/>
      <w:numFmt w:val="lowerLetter"/>
      <w:lvlText w:val="%1)"/>
      <w:lvlJc w:val="left"/>
      <w:pPr>
        <w:ind w:left="1776" w:hanging="360"/>
      </w:pPr>
    </w:lvl>
    <w:lvl w:ilvl="1" w:tplc="040E0019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309E646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67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3D32EC7"/>
    <w:multiLevelType w:val="multilevel"/>
    <w:tmpl w:val="A97A5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761009"/>
    <w:multiLevelType w:val="multilevel"/>
    <w:tmpl w:val="C35056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380B8C"/>
    <w:multiLevelType w:val="multilevel"/>
    <w:tmpl w:val="C35056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622339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30745AD"/>
    <w:multiLevelType w:val="hybridMultilevel"/>
    <w:tmpl w:val="5D062CCC"/>
    <w:lvl w:ilvl="0" w:tplc="040E0017">
      <w:start w:val="1"/>
      <w:numFmt w:val="lowerLetter"/>
      <w:lvlText w:val="%1)"/>
      <w:lvlJc w:val="left"/>
      <w:pPr>
        <w:ind w:left="1152" w:hanging="360"/>
      </w:pPr>
    </w:lvl>
    <w:lvl w:ilvl="1" w:tplc="040E0019" w:tentative="1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63487F05"/>
    <w:multiLevelType w:val="hybridMultilevel"/>
    <w:tmpl w:val="5CA81300"/>
    <w:lvl w:ilvl="0" w:tplc="040E0017">
      <w:start w:val="1"/>
      <w:numFmt w:val="lowerLetter"/>
      <w:lvlText w:val="%1)"/>
      <w:lvlJc w:val="left"/>
      <w:pPr>
        <w:ind w:left="1152" w:hanging="360"/>
      </w:pPr>
    </w:lvl>
    <w:lvl w:ilvl="1" w:tplc="040E0019" w:tentative="1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678A6672"/>
    <w:multiLevelType w:val="hybridMultilevel"/>
    <w:tmpl w:val="F8186072"/>
    <w:lvl w:ilvl="0" w:tplc="C5329642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2461C9"/>
    <w:multiLevelType w:val="hybridMultilevel"/>
    <w:tmpl w:val="5CA81300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B32F3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1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14"/>
  </w:num>
  <w:num w:numId="11">
    <w:abstractNumId w:val="6"/>
  </w:num>
  <w:num w:numId="12">
    <w:abstractNumId w:val="7"/>
  </w:num>
  <w:num w:numId="13">
    <w:abstractNumId w:val="8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BF6"/>
    <w:rsid w:val="00023072"/>
    <w:rsid w:val="00031D59"/>
    <w:rsid w:val="000331D4"/>
    <w:rsid w:val="000429E0"/>
    <w:rsid w:val="00051811"/>
    <w:rsid w:val="00060E5C"/>
    <w:rsid w:val="00062B8E"/>
    <w:rsid w:val="00073132"/>
    <w:rsid w:val="0009710A"/>
    <w:rsid w:val="000A7B94"/>
    <w:rsid w:val="000B2756"/>
    <w:rsid w:val="000D4778"/>
    <w:rsid w:val="000F104C"/>
    <w:rsid w:val="000F3828"/>
    <w:rsid w:val="00112C1C"/>
    <w:rsid w:val="00113C88"/>
    <w:rsid w:val="00116701"/>
    <w:rsid w:val="0013001F"/>
    <w:rsid w:val="001415CA"/>
    <w:rsid w:val="00154751"/>
    <w:rsid w:val="0017266F"/>
    <w:rsid w:val="00181B68"/>
    <w:rsid w:val="001B0BB4"/>
    <w:rsid w:val="001C4722"/>
    <w:rsid w:val="001C6ACE"/>
    <w:rsid w:val="001C76E7"/>
    <w:rsid w:val="001E1A2E"/>
    <w:rsid w:val="0020700A"/>
    <w:rsid w:val="00231F8A"/>
    <w:rsid w:val="002466A2"/>
    <w:rsid w:val="00254045"/>
    <w:rsid w:val="002E365C"/>
    <w:rsid w:val="00336A90"/>
    <w:rsid w:val="0033719E"/>
    <w:rsid w:val="00337748"/>
    <w:rsid w:val="00343E05"/>
    <w:rsid w:val="0036074A"/>
    <w:rsid w:val="0036093A"/>
    <w:rsid w:val="00370497"/>
    <w:rsid w:val="003A0053"/>
    <w:rsid w:val="003A7FB9"/>
    <w:rsid w:val="003B279F"/>
    <w:rsid w:val="003B713F"/>
    <w:rsid w:val="003C53BD"/>
    <w:rsid w:val="00405BF6"/>
    <w:rsid w:val="00444B2E"/>
    <w:rsid w:val="00466DB6"/>
    <w:rsid w:val="00477955"/>
    <w:rsid w:val="004848CE"/>
    <w:rsid w:val="00490D2B"/>
    <w:rsid w:val="004973F0"/>
    <w:rsid w:val="004B651E"/>
    <w:rsid w:val="004B67C8"/>
    <w:rsid w:val="004C32D5"/>
    <w:rsid w:val="004D7FEE"/>
    <w:rsid w:val="004F4C5B"/>
    <w:rsid w:val="005235C5"/>
    <w:rsid w:val="00526105"/>
    <w:rsid w:val="0052772F"/>
    <w:rsid w:val="00560EAB"/>
    <w:rsid w:val="00561D6B"/>
    <w:rsid w:val="005668F6"/>
    <w:rsid w:val="005906B7"/>
    <w:rsid w:val="00592252"/>
    <w:rsid w:val="00597DED"/>
    <w:rsid w:val="005B0B7B"/>
    <w:rsid w:val="005B132E"/>
    <w:rsid w:val="005B3376"/>
    <w:rsid w:val="005C56A7"/>
    <w:rsid w:val="005E581C"/>
    <w:rsid w:val="005F079B"/>
    <w:rsid w:val="005F59C6"/>
    <w:rsid w:val="00602ECE"/>
    <w:rsid w:val="00643444"/>
    <w:rsid w:val="006A191F"/>
    <w:rsid w:val="006A3871"/>
    <w:rsid w:val="006C1423"/>
    <w:rsid w:val="006E05B6"/>
    <w:rsid w:val="006F1D28"/>
    <w:rsid w:val="006F21CD"/>
    <w:rsid w:val="006F2B6A"/>
    <w:rsid w:val="00714BD1"/>
    <w:rsid w:val="00763DD0"/>
    <w:rsid w:val="00777BEA"/>
    <w:rsid w:val="00787D75"/>
    <w:rsid w:val="00793A16"/>
    <w:rsid w:val="00797B95"/>
    <w:rsid w:val="007A1775"/>
    <w:rsid w:val="007B1446"/>
    <w:rsid w:val="007B7161"/>
    <w:rsid w:val="007B7A6B"/>
    <w:rsid w:val="007E3BAE"/>
    <w:rsid w:val="00806B79"/>
    <w:rsid w:val="00811541"/>
    <w:rsid w:val="00816FE4"/>
    <w:rsid w:val="00817372"/>
    <w:rsid w:val="008216FC"/>
    <w:rsid w:val="00823C25"/>
    <w:rsid w:val="00845F13"/>
    <w:rsid w:val="00895CF8"/>
    <w:rsid w:val="00896478"/>
    <w:rsid w:val="008A72A2"/>
    <w:rsid w:val="008C6540"/>
    <w:rsid w:val="008E63CB"/>
    <w:rsid w:val="00903A24"/>
    <w:rsid w:val="009050FE"/>
    <w:rsid w:val="009300A0"/>
    <w:rsid w:val="00937A3E"/>
    <w:rsid w:val="00951444"/>
    <w:rsid w:val="009A3284"/>
    <w:rsid w:val="009B64D8"/>
    <w:rsid w:val="009D160B"/>
    <w:rsid w:val="009D6190"/>
    <w:rsid w:val="009F04DD"/>
    <w:rsid w:val="009F1835"/>
    <w:rsid w:val="00A007C1"/>
    <w:rsid w:val="00A0186E"/>
    <w:rsid w:val="00A05E56"/>
    <w:rsid w:val="00A12FF0"/>
    <w:rsid w:val="00A2692C"/>
    <w:rsid w:val="00A26BD6"/>
    <w:rsid w:val="00A34C3D"/>
    <w:rsid w:val="00A41EE7"/>
    <w:rsid w:val="00A4263D"/>
    <w:rsid w:val="00A773B7"/>
    <w:rsid w:val="00A85086"/>
    <w:rsid w:val="00A9687E"/>
    <w:rsid w:val="00AA5317"/>
    <w:rsid w:val="00B0367A"/>
    <w:rsid w:val="00B30A36"/>
    <w:rsid w:val="00B41191"/>
    <w:rsid w:val="00B438F9"/>
    <w:rsid w:val="00B54252"/>
    <w:rsid w:val="00B56260"/>
    <w:rsid w:val="00B62ED5"/>
    <w:rsid w:val="00B65921"/>
    <w:rsid w:val="00B96D3C"/>
    <w:rsid w:val="00BA2F80"/>
    <w:rsid w:val="00BC223E"/>
    <w:rsid w:val="00BC3635"/>
    <w:rsid w:val="00BD754B"/>
    <w:rsid w:val="00BE203F"/>
    <w:rsid w:val="00C1002D"/>
    <w:rsid w:val="00C13477"/>
    <w:rsid w:val="00C278C3"/>
    <w:rsid w:val="00C66865"/>
    <w:rsid w:val="00C8498B"/>
    <w:rsid w:val="00CB60D6"/>
    <w:rsid w:val="00CC2BBA"/>
    <w:rsid w:val="00CD03B7"/>
    <w:rsid w:val="00CF3737"/>
    <w:rsid w:val="00D3554F"/>
    <w:rsid w:val="00D368B6"/>
    <w:rsid w:val="00D70AE1"/>
    <w:rsid w:val="00D71590"/>
    <w:rsid w:val="00DC16F3"/>
    <w:rsid w:val="00DD3F30"/>
    <w:rsid w:val="00DF3979"/>
    <w:rsid w:val="00E234B7"/>
    <w:rsid w:val="00E279B1"/>
    <w:rsid w:val="00E30513"/>
    <w:rsid w:val="00E331B5"/>
    <w:rsid w:val="00E516AE"/>
    <w:rsid w:val="00E60A96"/>
    <w:rsid w:val="00E613BF"/>
    <w:rsid w:val="00E616B1"/>
    <w:rsid w:val="00E7127A"/>
    <w:rsid w:val="00E715BC"/>
    <w:rsid w:val="00E741D1"/>
    <w:rsid w:val="00EC195E"/>
    <w:rsid w:val="00EC6ADB"/>
    <w:rsid w:val="00ED5BFD"/>
    <w:rsid w:val="00EF1660"/>
    <w:rsid w:val="00EF24C0"/>
    <w:rsid w:val="00F144C3"/>
    <w:rsid w:val="00F26EFF"/>
    <w:rsid w:val="00F33CDD"/>
    <w:rsid w:val="00F44BC1"/>
    <w:rsid w:val="00F5113D"/>
    <w:rsid w:val="00F7326D"/>
    <w:rsid w:val="00F775F2"/>
    <w:rsid w:val="00FA2AFD"/>
    <w:rsid w:val="00FA509D"/>
    <w:rsid w:val="00FA50E5"/>
    <w:rsid w:val="00FC747D"/>
    <w:rsid w:val="00FE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40F9F"/>
  <w15:chartTrackingRefBased/>
  <w15:docId w15:val="{5554A013-B6BA-4715-AC8D-9CCBC897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B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405BF6"/>
    <w:pPr>
      <w:keepNext/>
      <w:jc w:val="center"/>
      <w:outlineLvl w:val="0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05BF6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405BF6"/>
    <w:rPr>
      <w:rFonts w:ascii="Times New Roman" w:eastAsia="Times New Roman" w:hAnsi="Times New Roman" w:cs="Times New Roman"/>
      <w:sz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405BF6"/>
    <w:pPr>
      <w:ind w:left="708"/>
    </w:pPr>
    <w:rPr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405B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05BF6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405BF6"/>
    <w:rPr>
      <w:color w:val="0563C1" w:themeColor="hyperlink"/>
      <w:u w:val="single"/>
    </w:rPr>
  </w:style>
  <w:style w:type="table" w:styleId="Rcsostblzat">
    <w:name w:val="Table Grid"/>
    <w:basedOn w:val="Normltblzat"/>
    <w:uiPriority w:val="59"/>
    <w:rsid w:val="00405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egyzetszveg">
    <w:name w:val="annotation text"/>
    <w:basedOn w:val="Norml"/>
    <w:link w:val="JegyzetszvegChar"/>
    <w:uiPriority w:val="99"/>
    <w:semiHidden/>
    <w:unhideWhenUsed/>
    <w:rsid w:val="00777BEA"/>
    <w:pPr>
      <w:spacing w:after="200"/>
      <w:jc w:val="left"/>
    </w:pPr>
    <w:rPr>
      <w:rFonts w:ascii="Calibri" w:eastAsia="Calibri" w:hAnsi="Calibri"/>
      <w:sz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77BEA"/>
    <w:rPr>
      <w:rFonts w:ascii="Calibri" w:eastAsia="Calibri" w:hAnsi="Calibri" w:cs="Times New Roman"/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09710A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9710A"/>
    <w:pPr>
      <w:spacing w:after="0"/>
      <w:jc w:val="both"/>
    </w:pPr>
    <w:rPr>
      <w:rFonts w:ascii="Times New Roman" w:eastAsia="Times New Roman" w:hAnsi="Times New Roman"/>
      <w:b/>
      <w:bCs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9710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9710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710A"/>
    <w:rPr>
      <w:rFonts w:ascii="Segoe UI" w:eastAsia="Times New Roman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F44B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F373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F373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5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oja.szilard@ogyk.h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koja.szilard@ogyk.h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koja.szilard@ogyk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koja.szilard@ogyk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27551-9BC0-4104-BDAF-F2C2EBE6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2899</Words>
  <Characters>20006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22860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Kónya Enikő</cp:lastModifiedBy>
  <cp:revision>2</cp:revision>
  <dcterms:created xsi:type="dcterms:W3CDTF">2017-09-08T12:48:00Z</dcterms:created>
  <dcterms:modified xsi:type="dcterms:W3CDTF">2017-09-15T10:20:00Z</dcterms:modified>
</cp:coreProperties>
</file>